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86B" w:rsidRPr="00D87E8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24800" behindDoc="0" locked="0" layoutInCell="1" allowOverlap="1" wp14:anchorId="1CCC2F97" wp14:editId="604A6FCC">
                <wp:simplePos x="0" y="0"/>
                <wp:positionH relativeFrom="column">
                  <wp:posOffset>297180</wp:posOffset>
                </wp:positionH>
                <wp:positionV relativeFrom="paragraph">
                  <wp:posOffset>159385</wp:posOffset>
                </wp:positionV>
                <wp:extent cx="5446395" cy="3164205"/>
                <wp:effectExtent l="0" t="0" r="20955" b="17145"/>
                <wp:wrapNone/>
                <wp:docPr id="196" name="円/楕円 196"/>
                <wp:cNvGraphicFramePr/>
                <a:graphic xmlns:a="http://schemas.openxmlformats.org/drawingml/2006/main">
                  <a:graphicData uri="http://schemas.microsoft.com/office/word/2010/wordprocessingShape">
                    <wps:wsp>
                      <wps:cNvSpPr/>
                      <wps:spPr>
                        <a:xfrm>
                          <a:off x="0" y="0"/>
                          <a:ext cx="5446395" cy="3164205"/>
                        </a:xfrm>
                        <a:prstGeom prst="ellipse">
                          <a:avLst/>
                        </a:prstGeom>
                        <a:solidFill>
                          <a:srgbClr val="00CC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Default="006A7214" w:rsidP="001848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196" o:spid="_x0000_s1026" style="position:absolute;left:0;text-align:left;margin-left:23.4pt;margin-top:12.55pt;width:428.85pt;height:249.1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" fillcolor="#0c0" strokecolor="black [3213]" strokeweight=".5pt">
                <v:textbox>
                  <w:txbxContent>
                    <w:p w:rsidR="006A7214" w:rsidRDefault="006A7214" w:rsidP="0018486B">
                      <w:pPr>
                        <w:jc w:val="center"/>
                      </w:pPr>
                    </w:p>
                  </w:txbxContent>
                </v:textbox>
              </v:oval>
            </w:pict>
          </mc:Fallback>
        </mc:AlternateContent>
      </w:r>
    </w:p>
    <w:p w:rsidR="0018486B" w:rsidRPr="00D87E8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26848" behindDoc="0" locked="0" layoutInCell="1" allowOverlap="1" wp14:anchorId="650EB36D" wp14:editId="00065383">
                <wp:simplePos x="0" y="0"/>
                <wp:positionH relativeFrom="column">
                  <wp:posOffset>1699895</wp:posOffset>
                </wp:positionH>
                <wp:positionV relativeFrom="paragraph">
                  <wp:posOffset>195774</wp:posOffset>
                </wp:positionV>
                <wp:extent cx="2687541" cy="814905"/>
                <wp:effectExtent l="0" t="0" r="0" b="4445"/>
                <wp:wrapNone/>
                <wp:docPr id="198" name="テキスト ボックス 198"/>
                <wp:cNvGraphicFramePr/>
                <a:graphic xmlns:a="http://schemas.openxmlformats.org/drawingml/2006/main">
                  <a:graphicData uri="http://schemas.microsoft.com/office/word/2010/wordprocessingShape">
                    <wps:wsp>
                      <wps:cNvSpPr txBox="1"/>
                      <wps:spPr>
                        <a:xfrm>
                          <a:off x="0" y="0"/>
                          <a:ext cx="2687541" cy="814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7214" w:rsidRPr="0091392C" w:rsidRDefault="006A7214" w:rsidP="0018486B">
                            <w:pPr>
                              <w:jc w:val="center"/>
                              <w:rPr>
                                <w:rFonts w:ascii="HGP創英角ｺﾞｼｯｸUB" w:eastAsia="HGP創英角ｺﾞｼｯｸUB" w:hAnsi="HGP創英角ｺﾞｼｯｸUB"/>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HGP創英角ｺﾞｼｯｸUB" w:eastAsia="HGP創英角ｺﾞｼｯｸUB" w:hAnsi="HGP創英角ｺﾞｼｯｸUB" w:hint="eastAsi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世田谷区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98" o:spid="_x0000_s1027" type="#_x0000_t202" style="position:absolute;left:0;text-align:left;margin-left:133.85pt;margin-top:15.4pt;width:211.6pt;height:64.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" filled="f" stroked="f" strokeweight=".5pt">
                <v:textbox>
                  <w:txbxContent>
                    <w:p w:rsidR="006A7214" w:rsidRPr="0091392C" w:rsidRDefault="006A7214" w:rsidP="0018486B">
                      <w:pPr>
                        <w:jc w:val="center"/>
                        <w:rPr>
                          <w:rFonts w:ascii="HGP創英角ｺﾞｼｯｸUB" w:eastAsia="HGP創英角ｺﾞｼｯｸUB" w:hAnsi="HGP創英角ｺﾞｼｯｸUB"/>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HGP創英角ｺﾞｼｯｸUB" w:eastAsia="HGP創英角ｺﾞｼｯｸUB" w:hAnsi="HGP創英角ｺﾞｼｯｸUB" w:hint="eastAsi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世田谷区</w:t>
                      </w:r>
                    </w:p>
                  </w:txbxContent>
                </v:textbox>
              </v:shape>
            </w:pict>
          </mc:Fallback>
        </mc:AlternateContent>
      </w:r>
    </w:p>
    <w:p w:rsidR="0018486B" w:rsidRPr="00D87E8B" w:rsidRDefault="0018486B" w:rsidP="0018486B">
      <w:pPr>
        <w:rPr>
          <w:rFonts w:asciiTheme="majorEastAsia" w:eastAsiaTheme="majorEastAsia" w:hAnsiTheme="majorEastAsia"/>
        </w:rPr>
      </w:pPr>
    </w:p>
    <w:p w:rsidR="0018486B" w:rsidRPr="00D87E8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29920" behindDoc="0" locked="0" layoutInCell="1" allowOverlap="1" wp14:anchorId="0DBE862F" wp14:editId="612E7863">
                <wp:simplePos x="0" y="0"/>
                <wp:positionH relativeFrom="column">
                  <wp:posOffset>1562735</wp:posOffset>
                </wp:positionH>
                <wp:positionV relativeFrom="paragraph">
                  <wp:posOffset>1302385</wp:posOffset>
                </wp:positionV>
                <wp:extent cx="2955925" cy="814705"/>
                <wp:effectExtent l="0" t="0" r="0" b="4445"/>
                <wp:wrapNone/>
                <wp:docPr id="201" name="テキスト ボックス 201"/>
                <wp:cNvGraphicFramePr/>
                <a:graphic xmlns:a="http://schemas.openxmlformats.org/drawingml/2006/main">
                  <a:graphicData uri="http://schemas.microsoft.com/office/word/2010/wordprocessingShape">
                    <wps:wsp>
                      <wps:cNvSpPr txBox="1"/>
                      <wps:spPr>
                        <a:xfrm>
                          <a:off x="0" y="0"/>
                          <a:ext cx="2955925" cy="814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7214" w:rsidRPr="0091392C" w:rsidRDefault="006A7214" w:rsidP="0018486B">
                            <w:pPr>
                              <w:jc w:val="center"/>
                              <w:rPr>
                                <w:rFonts w:ascii="HGP創英角ｺﾞｼｯｸUB" w:eastAsia="HGP創英角ｺﾞｼｯｸUB" w:hAnsi="HGP創英角ｺﾞｼｯｸUB"/>
                                <w:sz w:val="64"/>
                                <w:szCs w:val="6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HGP創英角ｺﾞｼｯｸUB" w:eastAsia="HGP創英角ｺﾞｼｯｸUB" w:hAnsi="HGP創英角ｺﾞｼｯｸUB" w:hint="eastAsia"/>
                                <w:sz w:val="64"/>
                                <w:szCs w:val="6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《概要版》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1" o:spid="_x0000_s1028" type="#_x0000_t202" style="position:absolute;left:0;text-align:left;margin-left:123.05pt;margin-top:102.55pt;width:232.75pt;height:64.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" filled="f" stroked="f" strokeweight=".5pt">
                <v:textbox>
                  <w:txbxContent>
                    <w:p w:rsidR="006A7214" w:rsidRPr="0091392C" w:rsidRDefault="006A7214" w:rsidP="0018486B">
                      <w:pPr>
                        <w:jc w:val="center"/>
                        <w:rPr>
                          <w:rFonts w:ascii="HGP創英角ｺﾞｼｯｸUB" w:eastAsia="HGP創英角ｺﾞｼｯｸUB" w:hAnsi="HGP創英角ｺﾞｼｯｸUB"/>
                          <w:sz w:val="64"/>
                          <w:szCs w:val="6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HGP創英角ｺﾞｼｯｸUB" w:eastAsia="HGP創英角ｺﾞｼｯｸUB" w:hAnsi="HGP創英角ｺﾞｼｯｸUB" w:hint="eastAsia"/>
                          <w:sz w:val="64"/>
                          <w:szCs w:val="6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《概要版》</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728896" behindDoc="0" locked="0" layoutInCell="1" allowOverlap="1" wp14:anchorId="4ECD681E" wp14:editId="39201BB8">
                <wp:simplePos x="0" y="0"/>
                <wp:positionH relativeFrom="column">
                  <wp:posOffset>158750</wp:posOffset>
                </wp:positionH>
                <wp:positionV relativeFrom="paragraph">
                  <wp:posOffset>680085</wp:posOffset>
                </wp:positionV>
                <wp:extent cx="5759450" cy="814705"/>
                <wp:effectExtent l="0" t="0" r="0" b="4445"/>
                <wp:wrapNone/>
                <wp:docPr id="200" name="テキスト ボックス 200"/>
                <wp:cNvGraphicFramePr/>
                <a:graphic xmlns:a="http://schemas.openxmlformats.org/drawingml/2006/main">
                  <a:graphicData uri="http://schemas.microsoft.com/office/word/2010/wordprocessingShape">
                    <wps:wsp>
                      <wps:cNvSpPr txBox="1"/>
                      <wps:spPr>
                        <a:xfrm>
                          <a:off x="0" y="0"/>
                          <a:ext cx="5759450" cy="814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7214" w:rsidRPr="0091392C" w:rsidRDefault="006A7214" w:rsidP="0018486B">
                            <w:pPr>
                              <w:jc w:val="center"/>
                              <w:rPr>
                                <w:rFonts w:asciiTheme="majorEastAsia" w:eastAsiaTheme="majorEastAsia" w:hAnsiTheme="major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Theme="majorEastAsia" w:eastAsiaTheme="majorEastAsia" w:hAnsiTheme="majorEastAsia" w:hint="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区民意識・実態調査報告書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0" o:spid="_x0000_s1029" type="#_x0000_t202" style="position:absolute;left:0;text-align:left;margin-left:12.5pt;margin-top:53.55pt;width:453.5pt;height:64.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" filled="f" stroked="f" strokeweight=".5pt">
                <v:textbox>
                  <w:txbxContent>
                    <w:p w:rsidR="006A7214" w:rsidRPr="0091392C" w:rsidRDefault="006A7214" w:rsidP="0018486B">
                      <w:pPr>
                        <w:jc w:val="center"/>
                        <w:rPr>
                          <w:rFonts w:asciiTheme="majorEastAsia" w:eastAsiaTheme="majorEastAsia" w:hAnsiTheme="major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Theme="majorEastAsia" w:eastAsiaTheme="majorEastAsia" w:hAnsiTheme="majorEastAsia" w:hint="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区民意識・実態調査報告書</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727872" behindDoc="0" locked="0" layoutInCell="1" allowOverlap="1" wp14:anchorId="1FD42D00" wp14:editId="29CF1398">
                <wp:simplePos x="0" y="0"/>
                <wp:positionH relativeFrom="column">
                  <wp:posOffset>425450</wp:posOffset>
                </wp:positionH>
                <wp:positionV relativeFrom="paragraph">
                  <wp:posOffset>93345</wp:posOffset>
                </wp:positionV>
                <wp:extent cx="5236210" cy="814705"/>
                <wp:effectExtent l="0" t="0" r="0" b="4445"/>
                <wp:wrapNone/>
                <wp:docPr id="199" name="テキスト ボックス 199"/>
                <wp:cNvGraphicFramePr/>
                <a:graphic xmlns:a="http://schemas.openxmlformats.org/drawingml/2006/main">
                  <a:graphicData uri="http://schemas.microsoft.com/office/word/2010/wordprocessingShape">
                    <wps:wsp>
                      <wps:cNvSpPr txBox="1"/>
                      <wps:spPr>
                        <a:xfrm>
                          <a:off x="0" y="0"/>
                          <a:ext cx="5236210" cy="814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7214" w:rsidRPr="0091392C" w:rsidRDefault="006A7214" w:rsidP="0018486B">
                            <w:pPr>
                              <w:jc w:val="center"/>
                              <w:rPr>
                                <w:rFonts w:asciiTheme="majorEastAsia" w:eastAsiaTheme="majorEastAsia" w:hAnsiTheme="major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Theme="majorEastAsia" w:eastAsiaTheme="majorEastAsia" w:hAnsiTheme="majorEastAsia" w:hint="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男女共同参画に関する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9" o:spid="_x0000_s1030" type="#_x0000_t202" style="position:absolute;left:0;text-align:left;margin-left:33.5pt;margin-top:7.35pt;width:412.3pt;height:64.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" filled="f" stroked="f" strokeweight=".5pt">
                <v:textbox>
                  <w:txbxContent>
                    <w:p w:rsidR="006A7214" w:rsidRPr="0091392C" w:rsidRDefault="006A7214" w:rsidP="0018486B">
                      <w:pPr>
                        <w:jc w:val="center"/>
                        <w:rPr>
                          <w:rFonts w:asciiTheme="majorEastAsia" w:eastAsiaTheme="majorEastAsia" w:hAnsiTheme="major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91392C">
                        <w:rPr>
                          <w:rFonts w:asciiTheme="majorEastAsia" w:eastAsiaTheme="majorEastAsia" w:hAnsiTheme="majorEastAsia" w:hint="eastAsia"/>
                          <w:sz w:val="68"/>
                          <w:szCs w:val="6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男女共同参画に関する</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D87E8B" w:rsidRDefault="0018486B" w:rsidP="0018486B">
      <w:pPr>
        <w:rPr>
          <w:rFonts w:asciiTheme="majorEastAsia" w:eastAsiaTheme="majorEastAsia" w:hAnsiTheme="majorEastAsia"/>
        </w:rPr>
      </w:pPr>
    </w:p>
    <w:p w:rsidR="0018486B" w:rsidRPr="00D87E8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25824" behindDoc="0" locked="0" layoutInCell="1" allowOverlap="1" wp14:anchorId="082F89B6" wp14:editId="22C2B647">
                <wp:simplePos x="0" y="0"/>
                <wp:positionH relativeFrom="column">
                  <wp:posOffset>784225</wp:posOffset>
                </wp:positionH>
                <wp:positionV relativeFrom="paragraph">
                  <wp:posOffset>188926</wp:posOffset>
                </wp:positionV>
                <wp:extent cx="4598035" cy="1294765"/>
                <wp:effectExtent l="0" t="0" r="12065" b="19685"/>
                <wp:wrapNone/>
                <wp:docPr id="197" name="テキスト ボックス 197"/>
                <wp:cNvGraphicFramePr/>
                <a:graphic xmlns:a="http://schemas.openxmlformats.org/drawingml/2006/main">
                  <a:graphicData uri="http://schemas.microsoft.com/office/word/2010/wordprocessingShape">
                    <wps:wsp>
                      <wps:cNvSpPr txBox="1"/>
                      <wps:spPr>
                        <a:xfrm>
                          <a:off x="0" y="0"/>
                          <a:ext cx="4598035" cy="1294765"/>
                        </a:xfrm>
                        <a:prstGeom prst="rect">
                          <a:avLst/>
                        </a:prstGeom>
                        <a:solidFill>
                          <a:srgbClr val="00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7214" w:rsidRDefault="006A7214" w:rsidP="0018486B">
                            <w:pPr>
                              <w:rPr>
                                <w:rFonts w:asciiTheme="majorEastAsia" w:eastAsiaTheme="majorEastAsia" w:hAnsiTheme="majorEastAsia"/>
                              </w:rPr>
                            </w:pPr>
                            <w:r w:rsidRPr="00D87E8B">
                              <w:rPr>
                                <w:rFonts w:asciiTheme="majorEastAsia" w:eastAsiaTheme="majorEastAsia" w:hAnsiTheme="majorEastAsia" w:hint="eastAsia"/>
                              </w:rPr>
                              <w:t xml:space="preserve">　このパンフレットは、区民の</w:t>
                            </w:r>
                            <w:r>
                              <w:rPr>
                                <w:rFonts w:asciiTheme="majorEastAsia" w:eastAsiaTheme="majorEastAsia" w:hAnsiTheme="majorEastAsia" w:hint="eastAsia"/>
                              </w:rPr>
                              <w:t>皆さんの意識や女性の置かれている実態を総合的に把握し、区の施策検討を進めるうえでの基礎資料として活用するため、</w:t>
                            </w:r>
                            <w:r w:rsidRPr="0091392C">
                              <w:rPr>
                                <w:rFonts w:asciiTheme="majorEastAsia" w:eastAsiaTheme="majorEastAsia" w:hAnsiTheme="majorEastAsia" w:hint="eastAsia"/>
                              </w:rPr>
                              <w:t>平成２６年１０月</w:t>
                            </w:r>
                            <w:r>
                              <w:rPr>
                                <w:rFonts w:asciiTheme="majorEastAsia" w:eastAsiaTheme="majorEastAsia" w:hAnsiTheme="majorEastAsia" w:hint="eastAsia"/>
                              </w:rPr>
                              <w:t>に実施した調査の主な結果をまとめたものです。</w:t>
                            </w:r>
                          </w:p>
                          <w:p w:rsidR="006A7214" w:rsidRDefault="006A7214" w:rsidP="009C3C68">
                            <w:pPr>
                              <w:ind w:firstLineChars="100" w:firstLine="210"/>
                              <w:jc w:val="left"/>
                            </w:pPr>
                            <w:r>
                              <w:rPr>
                                <w:rFonts w:asciiTheme="majorEastAsia" w:eastAsiaTheme="majorEastAsia" w:hAnsiTheme="majorEastAsia" w:hint="eastAsia"/>
                              </w:rPr>
                              <w:t>男女がいきいきと暮らす社会づくりの実現に向けて、広く皆さんの参考にしていただければ幸いです。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7" o:spid="_x0000_s1031" type="#_x0000_t202" style="position:absolute;left:0;text-align:left;margin-left:61.75pt;margin-top:14.9pt;width:362.05pt;height:10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" fillcolor="lime" strokeweight=".5pt">
                <v:textbox>
                  <w:txbxContent>
                    <w:p w:rsidR="006A7214" w:rsidRDefault="006A7214" w:rsidP="0018486B">
                      <w:pPr>
                        <w:rPr>
                          <w:rFonts w:asciiTheme="majorEastAsia" w:eastAsiaTheme="majorEastAsia" w:hAnsiTheme="majorEastAsia"/>
                        </w:rPr>
                      </w:pPr>
                      <w:r w:rsidRPr="00D87E8B">
                        <w:rPr>
                          <w:rFonts w:asciiTheme="majorEastAsia" w:eastAsiaTheme="majorEastAsia" w:hAnsiTheme="majorEastAsia" w:hint="eastAsia"/>
                        </w:rPr>
                        <w:t xml:space="preserve">　このパンフレットは、区民の</w:t>
                      </w:r>
                      <w:r>
                        <w:rPr>
                          <w:rFonts w:asciiTheme="majorEastAsia" w:eastAsiaTheme="majorEastAsia" w:hAnsiTheme="majorEastAsia" w:hint="eastAsia"/>
                        </w:rPr>
                        <w:t>皆さんの意識や女性の置かれている実態を総合的に把握し、区の施策検討を進めるうえでの基礎資料として活用するため、</w:t>
                      </w:r>
                      <w:r w:rsidRPr="0091392C">
                        <w:rPr>
                          <w:rFonts w:asciiTheme="majorEastAsia" w:eastAsiaTheme="majorEastAsia" w:hAnsiTheme="majorEastAsia" w:hint="eastAsia"/>
                        </w:rPr>
                        <w:t>平成２６年１０月</w:t>
                      </w:r>
                      <w:r>
                        <w:rPr>
                          <w:rFonts w:asciiTheme="majorEastAsia" w:eastAsiaTheme="majorEastAsia" w:hAnsiTheme="majorEastAsia" w:hint="eastAsia"/>
                        </w:rPr>
                        <w:t>に実施した調査の主な結果をまとめたものです。</w:t>
                      </w:r>
                    </w:p>
                    <w:p w:rsidR="006A7214" w:rsidRDefault="006A7214" w:rsidP="009C3C68">
                      <w:pPr>
                        <w:ind w:firstLineChars="100" w:firstLine="210"/>
                        <w:jc w:val="left"/>
                      </w:pPr>
                      <w:r>
                        <w:rPr>
                          <w:rFonts w:asciiTheme="majorEastAsia" w:eastAsiaTheme="majorEastAsia" w:hAnsiTheme="majorEastAsia" w:hint="eastAsia"/>
                        </w:rPr>
                        <w:t>男女がいきいきと暮らす社会づくりの実現に向けて、広く皆さんの参考にしていただければ幸いです。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D87E8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5B08B9" w:rsidRDefault="0018486B" w:rsidP="0018486B">
      <w:pPr>
        <w:jc w:val="center"/>
        <w:rPr>
          <w:rFonts w:ascii="HG丸ｺﾞｼｯｸM-PRO" w:eastAsia="HG丸ｺﾞｼｯｸM-PRO" w:hAnsi="HG丸ｺﾞｼｯｸM-PRO"/>
          <w:sz w:val="44"/>
          <w:szCs w:val="48"/>
          <w:lang w:eastAsia="zh-CN"/>
        </w:rPr>
      </w:pPr>
      <w:r w:rsidRPr="005B08B9">
        <w:rPr>
          <w:rFonts w:ascii="HG丸ｺﾞｼｯｸM-PRO" w:eastAsia="HG丸ｺﾞｼｯｸM-PRO" w:hAnsi="HG丸ｺﾞｼｯｸM-PRO" w:hint="eastAsia"/>
          <w:sz w:val="44"/>
          <w:szCs w:val="48"/>
          <w:lang w:eastAsia="zh-CN"/>
        </w:rPr>
        <w:t>平成２７年３月</w:t>
      </w:r>
    </w:p>
    <w:p w:rsidR="0018486B" w:rsidRDefault="0018486B" w:rsidP="0018486B">
      <w:pPr>
        <w:jc w:val="center"/>
        <w:rPr>
          <w:rFonts w:ascii="HG丸ｺﾞｼｯｸM-PRO" w:eastAsia="HG丸ｺﾞｼｯｸM-PRO" w:hAnsi="HG丸ｺﾞｼｯｸM-PRO"/>
          <w:sz w:val="44"/>
          <w:szCs w:val="48"/>
          <w:lang w:eastAsia="zh-CN"/>
        </w:rPr>
      </w:pPr>
      <w:r w:rsidRPr="0091392C">
        <w:rPr>
          <w:rFonts w:ascii="HG丸ｺﾞｼｯｸM-PRO" w:eastAsia="HG丸ｺﾞｼｯｸM-PRO" w:hAnsi="HG丸ｺﾞｼｯｸM-PRO" w:hint="eastAsia"/>
          <w:sz w:val="44"/>
          <w:szCs w:val="48"/>
          <w:lang w:eastAsia="zh-CN"/>
        </w:rPr>
        <w:t>世田谷区</w:t>
      </w:r>
    </w:p>
    <w:p w:rsidR="0018486B" w:rsidRPr="009A1757" w:rsidRDefault="0018486B" w:rsidP="0018486B">
      <w:pPr>
        <w:jc w:val="center"/>
        <w:rPr>
          <w:rFonts w:ascii="HG丸ｺﾞｼｯｸM-PRO" w:eastAsia="HG丸ｺﾞｼｯｸM-PRO" w:hAnsi="HG丸ｺﾞｼｯｸM-PRO"/>
          <w:sz w:val="44"/>
          <w:szCs w:val="48"/>
          <w:lang w:eastAsia="zh-CN"/>
        </w:rPr>
      </w:pPr>
    </w:p>
    <w:p w:rsidR="0018486B" w:rsidRDefault="0018486B" w:rsidP="0018486B">
      <w:pPr>
        <w:widowControl/>
        <w:jc w:val="left"/>
        <w:rPr>
          <w:rFonts w:asciiTheme="majorEastAsia" w:eastAsiaTheme="majorEastAsia" w:hAnsiTheme="majorEastAsia"/>
          <w:lang w:eastAsia="zh-CN"/>
        </w:rPr>
      </w:pPr>
    </w:p>
    <w:p w:rsidR="0067386A" w:rsidRDefault="0067386A" w:rsidP="0018486B">
      <w:pPr>
        <w:rPr>
          <w:rFonts w:ascii="HGP創英角ﾎﾟｯﾌﾟ体" w:eastAsia="HGP創英角ﾎﾟｯﾌﾟ体" w:hAnsi="HGP創英角ﾎﾟｯﾌﾟ体"/>
          <w:color w:val="00CC00"/>
          <w:sz w:val="48"/>
          <w:szCs w:val="44"/>
          <w:lang w:eastAsia="zh-CN"/>
          <w14:textOutline w14:w="9525" w14:cap="rnd" w14:cmpd="sng" w14:algn="ctr">
            <w14:noFill/>
            <w14:prstDash w14:val="solid"/>
            <w14:bevel/>
          </w14:textOutline>
        </w:rPr>
        <w:sectPr w:rsidR="0067386A" w:rsidSect="0018486B">
          <w:footerReference w:type="default" r:id="rId11"/>
          <w:type w:val="continuous"/>
          <w:pgSz w:w="11906" w:h="16838"/>
          <w:pgMar w:top="1440" w:right="1077" w:bottom="1440" w:left="1077" w:header="851" w:footer="283" w:gutter="0"/>
          <w:pgNumType w:fmt="numberInDash" w:start="1"/>
          <w:cols w:space="425"/>
          <w:docGrid w:type="lines" w:linePitch="360"/>
        </w:sectPr>
      </w:pPr>
    </w:p>
    <w:p w:rsidR="0018486B" w:rsidRPr="00944907" w:rsidRDefault="0018486B" w:rsidP="0018486B">
      <w:pPr>
        <w:rPr>
          <w:rFonts w:ascii="HG丸ｺﾞｼｯｸM-PRO" w:eastAsia="HG丸ｺﾞｼｯｸM-PRO" w:hAnsi="HG丸ｺﾞｼｯｸM-PRO"/>
          <w:b/>
          <w:color w:val="00CC00"/>
          <w:sz w:val="48"/>
          <w:szCs w:val="44"/>
          <w:lang w:eastAsia="zh-CN"/>
        </w:rPr>
      </w:pPr>
      <w:r w:rsidRPr="00944907">
        <w:rPr>
          <w:rFonts w:ascii="HG丸ｺﾞｼｯｸM-PRO" w:eastAsia="HG丸ｺﾞｼｯｸM-PRO" w:hAnsi="HG丸ｺﾞｼｯｸM-PRO" w:hint="eastAsia"/>
          <w:b/>
          <w:color w:val="00CC00"/>
          <w:sz w:val="48"/>
          <w:szCs w:val="44"/>
          <w:lang w:eastAsia="zh-CN"/>
          <w14:textOutline w14:w="9525" w14:cap="rnd" w14:cmpd="sng" w14:algn="ctr">
            <w14:noFill/>
            <w14:prstDash w14:val="solid"/>
            <w14:bevel/>
          </w14:textOutline>
        </w:rPr>
        <w:lastRenderedPageBreak/>
        <w:t>１　調査概要</w:t>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調査の設計</w:t>
      </w:r>
    </w:p>
    <w:p w:rsidR="0018486B" w:rsidRPr="0032207A" w:rsidRDefault="0018486B" w:rsidP="0018486B">
      <w:pPr>
        <w:rPr>
          <w:rFonts w:asciiTheme="minorEastAsia" w:hAnsiTheme="minorEastAsia"/>
        </w:rPr>
      </w:pPr>
      <w:r w:rsidRPr="0032207A">
        <w:rPr>
          <w:rFonts w:asciiTheme="minorEastAsia" w:hAnsiTheme="minorEastAsia" w:hint="eastAsia"/>
        </w:rPr>
        <w:t>（１）調査地域</w:t>
      </w:r>
      <w:r w:rsidRPr="0032207A">
        <w:rPr>
          <w:rFonts w:asciiTheme="minorEastAsia" w:hAnsiTheme="minorEastAsia" w:hint="eastAsia"/>
        </w:rPr>
        <w:tab/>
        <w:t>世田谷区全域</w:t>
      </w:r>
    </w:p>
    <w:p w:rsidR="0018486B" w:rsidRPr="0032207A" w:rsidRDefault="0018486B" w:rsidP="0018486B">
      <w:pPr>
        <w:rPr>
          <w:rFonts w:asciiTheme="minorEastAsia" w:hAnsiTheme="minorEastAsia"/>
        </w:rPr>
      </w:pPr>
      <w:r w:rsidRPr="0032207A">
        <w:rPr>
          <w:rFonts w:asciiTheme="minorEastAsia" w:hAnsiTheme="minorEastAsia" w:hint="eastAsia"/>
        </w:rPr>
        <w:t>（２）調査対象</w:t>
      </w:r>
      <w:r w:rsidRPr="0032207A">
        <w:rPr>
          <w:rFonts w:asciiTheme="minorEastAsia" w:hAnsiTheme="minorEastAsia" w:hint="eastAsia"/>
        </w:rPr>
        <w:tab/>
        <w:t>平成26年</w:t>
      </w:r>
      <w:r w:rsidR="00074BC1">
        <w:rPr>
          <w:rFonts w:asciiTheme="minorEastAsia" w:hAnsiTheme="minorEastAsia" w:hint="eastAsia"/>
        </w:rPr>
        <w:t>9</w:t>
      </w:r>
      <w:r w:rsidRPr="0032207A">
        <w:rPr>
          <w:rFonts w:asciiTheme="minorEastAsia" w:hAnsiTheme="minorEastAsia" w:hint="eastAsia"/>
        </w:rPr>
        <w:t>月1日現在区内に在住する20歳以上70歳未満の男女（個人）</w:t>
      </w:r>
    </w:p>
    <w:p w:rsidR="0018486B" w:rsidRPr="0032207A" w:rsidRDefault="0018486B" w:rsidP="0018486B">
      <w:pPr>
        <w:rPr>
          <w:rFonts w:asciiTheme="minorEastAsia" w:hAnsiTheme="minorEastAsia"/>
        </w:rPr>
      </w:pPr>
      <w:r w:rsidRPr="0032207A">
        <w:rPr>
          <w:rFonts w:asciiTheme="minorEastAsia" w:hAnsiTheme="minorEastAsia" w:hint="eastAsia"/>
        </w:rPr>
        <w:t>（３）標本数</w:t>
      </w:r>
      <w:r w:rsidR="00074BC1">
        <w:rPr>
          <w:rFonts w:asciiTheme="minorEastAsia" w:hAnsiTheme="minorEastAsia" w:hint="eastAsia"/>
        </w:rPr>
        <w:tab/>
        <w:t>3,000</w:t>
      </w:r>
    </w:p>
    <w:p w:rsidR="0018486B" w:rsidRPr="0032207A" w:rsidRDefault="0018486B" w:rsidP="0018486B">
      <w:pPr>
        <w:rPr>
          <w:rFonts w:asciiTheme="minorEastAsia" w:hAnsiTheme="minorEastAsia"/>
        </w:rPr>
      </w:pPr>
      <w:r w:rsidRPr="0032207A">
        <w:rPr>
          <w:rFonts w:asciiTheme="minorEastAsia" w:hAnsiTheme="minorEastAsia" w:hint="eastAsia"/>
        </w:rPr>
        <w:t>（４）抽出方法</w:t>
      </w:r>
      <w:r w:rsidRPr="0032207A">
        <w:rPr>
          <w:rFonts w:asciiTheme="minorEastAsia" w:hAnsiTheme="minorEastAsia" w:hint="eastAsia"/>
        </w:rPr>
        <w:tab/>
        <w:t>層化</w:t>
      </w:r>
      <w:r w:rsidR="009C3C68">
        <w:rPr>
          <w:rFonts w:asciiTheme="minorEastAsia" w:hAnsiTheme="minorEastAsia" w:hint="eastAsia"/>
        </w:rPr>
        <w:t>二</w:t>
      </w:r>
      <w:r w:rsidRPr="0032207A">
        <w:rPr>
          <w:rFonts w:asciiTheme="minorEastAsia" w:hAnsiTheme="minorEastAsia" w:hint="eastAsia"/>
        </w:rPr>
        <w:t>段</w:t>
      </w:r>
      <w:r w:rsidR="00074BC1">
        <w:rPr>
          <w:rFonts w:asciiTheme="minorEastAsia" w:hAnsiTheme="minorEastAsia" w:hint="eastAsia"/>
        </w:rPr>
        <w:t>階</w:t>
      </w:r>
      <w:r w:rsidRPr="0032207A">
        <w:rPr>
          <w:rFonts w:asciiTheme="minorEastAsia" w:hAnsiTheme="minorEastAsia" w:hint="eastAsia"/>
        </w:rPr>
        <w:t>無作為抽出（区の電算による抽出）</w:t>
      </w:r>
    </w:p>
    <w:p w:rsidR="0018486B" w:rsidRPr="0032207A" w:rsidRDefault="0018486B" w:rsidP="0018486B">
      <w:pPr>
        <w:rPr>
          <w:rFonts w:asciiTheme="minorEastAsia" w:hAnsiTheme="minorEastAsia"/>
        </w:rPr>
      </w:pPr>
      <w:r w:rsidRPr="0032207A">
        <w:rPr>
          <w:rFonts w:asciiTheme="minorEastAsia" w:hAnsiTheme="minorEastAsia" w:hint="eastAsia"/>
        </w:rPr>
        <w:t>（５）調査方法</w:t>
      </w:r>
      <w:r w:rsidRPr="0032207A">
        <w:rPr>
          <w:rFonts w:asciiTheme="minorEastAsia" w:hAnsiTheme="minorEastAsia" w:hint="eastAsia"/>
        </w:rPr>
        <w:tab/>
        <w:t>郵送配布、</w:t>
      </w:r>
      <w:r w:rsidR="009C3C68">
        <w:rPr>
          <w:rFonts w:asciiTheme="minorEastAsia" w:hAnsiTheme="minorEastAsia" w:hint="eastAsia"/>
        </w:rPr>
        <w:t>郵送</w:t>
      </w:r>
      <w:r w:rsidRPr="0032207A">
        <w:rPr>
          <w:rFonts w:asciiTheme="minorEastAsia" w:hAnsiTheme="minorEastAsia" w:hint="eastAsia"/>
        </w:rPr>
        <w:t>回収</w:t>
      </w:r>
    </w:p>
    <w:p w:rsidR="0018486B" w:rsidRPr="0032207A" w:rsidRDefault="00117195" w:rsidP="0018486B">
      <w:pPr>
        <w:rPr>
          <w:rFonts w:asciiTheme="minorEastAsia" w:hAnsiTheme="minorEastAsia"/>
        </w:rPr>
      </w:pPr>
      <w:r>
        <w:rPr>
          <w:rFonts w:asciiTheme="minorEastAsia" w:hAnsiTheme="minorEastAsia" w:hint="eastAsia"/>
        </w:rPr>
        <w:t>（６）調査期間</w:t>
      </w:r>
      <w:r w:rsidR="0018486B" w:rsidRPr="0032207A">
        <w:rPr>
          <w:rFonts w:asciiTheme="minorEastAsia" w:hAnsiTheme="minorEastAsia" w:hint="eastAsia"/>
        </w:rPr>
        <w:tab/>
        <w:t>平成26年10月10日～10月24日</w:t>
      </w:r>
    </w:p>
    <w:p w:rsidR="0018486B" w:rsidRPr="0032207A" w:rsidRDefault="0018486B" w:rsidP="0018486B">
      <w:pPr>
        <w:rPr>
          <w:rFonts w:asciiTheme="minorEastAsia" w:hAnsiTheme="minorEastAsia"/>
        </w:rPr>
      </w:pPr>
      <w:r w:rsidRPr="0032207A">
        <w:rPr>
          <w:rFonts w:asciiTheme="minorEastAsia" w:hAnsiTheme="minorEastAsia" w:hint="eastAsia"/>
        </w:rPr>
        <w:t>（７）調査</w:t>
      </w:r>
      <w:r w:rsidR="00117195">
        <w:rPr>
          <w:rFonts w:asciiTheme="minorEastAsia" w:hAnsiTheme="minorEastAsia" w:hint="eastAsia"/>
        </w:rPr>
        <w:t>機関</w:t>
      </w:r>
      <w:r w:rsidRPr="0032207A">
        <w:rPr>
          <w:rFonts w:asciiTheme="minorEastAsia" w:hAnsiTheme="minorEastAsia" w:hint="eastAsia"/>
        </w:rPr>
        <w:tab/>
        <w:t>株式会社　アストジェイ</w:t>
      </w: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調査</w:t>
      </w:r>
      <w:r w:rsidR="00C44ABE">
        <w:rPr>
          <w:rFonts w:ascii="HG丸ｺﾞｼｯｸM-PRO" w:eastAsia="HG丸ｺﾞｼｯｸM-PRO" w:hAnsi="HG丸ｺﾞｼｯｸM-PRO" w:hint="eastAsia"/>
          <w:sz w:val="32"/>
        </w:rPr>
        <w:t>の</w:t>
      </w:r>
      <w:r w:rsidRPr="00C56D7B">
        <w:rPr>
          <w:rFonts w:ascii="HG丸ｺﾞｼｯｸM-PRO" w:eastAsia="HG丸ｺﾞｼｯｸM-PRO" w:hAnsi="HG丸ｺﾞｼｯｸM-PRO" w:hint="eastAsia"/>
          <w:sz w:val="32"/>
        </w:rPr>
        <w:t>項目</w:t>
      </w:r>
    </w:p>
    <w:p w:rsidR="009B0928" w:rsidRDefault="0018486B" w:rsidP="0018486B">
      <w:pPr>
        <w:rPr>
          <w:rFonts w:asciiTheme="minorEastAsia" w:hAnsiTheme="minorEastAsia"/>
        </w:rPr>
      </w:pPr>
      <w:r w:rsidRPr="0032207A">
        <w:rPr>
          <w:rFonts w:asciiTheme="minorEastAsia" w:hAnsiTheme="minorEastAsia" w:hint="eastAsia"/>
        </w:rPr>
        <w:t>（１）家庭生活と家族観</w:t>
      </w:r>
      <w:r w:rsidR="009B0928">
        <w:rPr>
          <w:rFonts w:asciiTheme="minorEastAsia" w:hAnsiTheme="minorEastAsia" w:hint="eastAsia"/>
        </w:rPr>
        <w:t xml:space="preserve">　　　　　　　　　　</w:t>
      </w:r>
      <w:r w:rsidR="009B0928" w:rsidRPr="0032207A">
        <w:rPr>
          <w:rFonts w:asciiTheme="minorEastAsia" w:hAnsiTheme="minorEastAsia" w:hint="eastAsia"/>
        </w:rPr>
        <w:t>（８）男女平等観</w:t>
      </w:r>
    </w:p>
    <w:p w:rsidR="0018486B" w:rsidRPr="009B0928" w:rsidRDefault="0018486B" w:rsidP="0018486B">
      <w:pPr>
        <w:rPr>
          <w:rFonts w:asciiTheme="minorEastAsia" w:hAnsiTheme="minorEastAsia"/>
        </w:rPr>
      </w:pPr>
      <w:r w:rsidRPr="0032207A">
        <w:rPr>
          <w:rFonts w:asciiTheme="minorEastAsia" w:hAnsiTheme="minorEastAsia" w:hint="eastAsia"/>
        </w:rPr>
        <w:t>（２）労働・職場</w:t>
      </w:r>
      <w:r w:rsidRPr="0032207A">
        <w:rPr>
          <w:rFonts w:asciiTheme="minorEastAsia" w:hAnsiTheme="minorEastAsia" w:hint="eastAsia"/>
        </w:rPr>
        <w:tab/>
      </w:r>
      <w:r w:rsidRPr="0032207A">
        <w:rPr>
          <w:rFonts w:asciiTheme="minorEastAsia" w:hAnsiTheme="minorEastAsia" w:hint="eastAsia"/>
        </w:rPr>
        <w:tab/>
      </w:r>
      <w:r w:rsidRPr="0032207A">
        <w:rPr>
          <w:rFonts w:asciiTheme="minorEastAsia" w:hAnsiTheme="minorEastAsia" w:hint="eastAsia"/>
        </w:rPr>
        <w:tab/>
      </w:r>
      <w:r w:rsidR="009B0928">
        <w:rPr>
          <w:rFonts w:asciiTheme="minorEastAsia" w:hAnsiTheme="minorEastAsia" w:hint="eastAsia"/>
        </w:rPr>
        <w:t xml:space="preserve">　</w:t>
      </w:r>
      <w:r w:rsidR="009B0928" w:rsidRPr="0032207A">
        <w:rPr>
          <w:rFonts w:asciiTheme="minorEastAsia" w:hAnsiTheme="minorEastAsia" w:hint="eastAsia"/>
        </w:rPr>
        <w:t>（９）男女共同参画社会の実現にむけて</w:t>
      </w:r>
    </w:p>
    <w:p w:rsidR="009B0928" w:rsidRDefault="0018486B" w:rsidP="0018486B">
      <w:pPr>
        <w:rPr>
          <w:rFonts w:asciiTheme="minorEastAsia" w:hAnsiTheme="minorEastAsia"/>
        </w:rPr>
      </w:pPr>
      <w:r w:rsidRPr="0032207A">
        <w:rPr>
          <w:rFonts w:asciiTheme="minorEastAsia" w:hAnsiTheme="minorEastAsia" w:hint="eastAsia"/>
        </w:rPr>
        <w:t>（３）仕事と子育て</w:t>
      </w:r>
      <w:r w:rsidRPr="0032207A">
        <w:rPr>
          <w:rFonts w:asciiTheme="minorEastAsia" w:hAnsiTheme="minorEastAsia" w:hint="eastAsia"/>
        </w:rPr>
        <w:tab/>
      </w:r>
      <w:r w:rsidRPr="0032207A">
        <w:rPr>
          <w:rFonts w:asciiTheme="minorEastAsia" w:hAnsiTheme="minorEastAsia" w:hint="eastAsia"/>
        </w:rPr>
        <w:tab/>
      </w:r>
      <w:r w:rsidRPr="0032207A">
        <w:rPr>
          <w:rFonts w:asciiTheme="minorEastAsia" w:hAnsiTheme="minorEastAsia" w:hint="eastAsia"/>
        </w:rPr>
        <w:tab/>
      </w:r>
      <w:r w:rsidR="009B0928">
        <w:rPr>
          <w:rFonts w:asciiTheme="minorEastAsia" w:hAnsiTheme="minorEastAsia" w:hint="eastAsia"/>
        </w:rPr>
        <w:t xml:space="preserve">　</w:t>
      </w:r>
      <w:r w:rsidR="009B0928" w:rsidRPr="0032207A">
        <w:rPr>
          <w:rFonts w:asciiTheme="minorEastAsia" w:hAnsiTheme="minorEastAsia" w:hint="eastAsia"/>
        </w:rPr>
        <w:t>（10）ワーク・ライフ・バランス</w:t>
      </w:r>
    </w:p>
    <w:p w:rsidR="0018486B" w:rsidRPr="0032207A" w:rsidRDefault="0018486B" w:rsidP="0018486B">
      <w:pPr>
        <w:rPr>
          <w:rFonts w:asciiTheme="minorEastAsia" w:hAnsiTheme="minorEastAsia"/>
        </w:rPr>
      </w:pPr>
      <w:r w:rsidRPr="0032207A">
        <w:rPr>
          <w:rFonts w:asciiTheme="minorEastAsia" w:hAnsiTheme="minorEastAsia" w:hint="eastAsia"/>
        </w:rPr>
        <w:t>（４）介護</w:t>
      </w:r>
      <w:r w:rsidRPr="0032207A">
        <w:rPr>
          <w:rFonts w:asciiTheme="minorEastAsia" w:hAnsiTheme="minorEastAsia" w:hint="eastAsia"/>
        </w:rPr>
        <w:tab/>
      </w:r>
      <w:r w:rsidRPr="0032207A">
        <w:rPr>
          <w:rFonts w:asciiTheme="minorEastAsia" w:hAnsiTheme="minorEastAsia" w:hint="eastAsia"/>
        </w:rPr>
        <w:tab/>
      </w:r>
      <w:r w:rsidRPr="0032207A">
        <w:rPr>
          <w:rFonts w:asciiTheme="minorEastAsia" w:hAnsiTheme="minorEastAsia" w:hint="eastAsia"/>
        </w:rPr>
        <w:tab/>
      </w:r>
      <w:r w:rsidRPr="0032207A">
        <w:rPr>
          <w:rFonts w:asciiTheme="minorEastAsia" w:hAnsiTheme="minorEastAsia" w:hint="eastAsia"/>
        </w:rPr>
        <w:tab/>
      </w:r>
      <w:r w:rsidR="009B0928">
        <w:rPr>
          <w:rFonts w:asciiTheme="minorEastAsia" w:hAnsiTheme="minorEastAsia" w:hint="eastAsia"/>
        </w:rPr>
        <w:t xml:space="preserve">　（11）防災 </w:t>
      </w:r>
    </w:p>
    <w:p w:rsidR="0018486B" w:rsidRPr="009B0928" w:rsidRDefault="0018486B" w:rsidP="0018486B">
      <w:pPr>
        <w:rPr>
          <w:rFonts w:asciiTheme="minorEastAsia" w:hAnsiTheme="minorEastAsia"/>
        </w:rPr>
      </w:pPr>
      <w:r w:rsidRPr="0032207A">
        <w:rPr>
          <w:rFonts w:asciiTheme="minorEastAsia" w:hAnsiTheme="minorEastAsia" w:hint="eastAsia"/>
        </w:rPr>
        <w:t>（５）ドメスティック・バイオレンス(ＤＶ)</w:t>
      </w:r>
      <w:r w:rsidR="009B0928">
        <w:rPr>
          <w:rFonts w:asciiTheme="minorEastAsia" w:hAnsiTheme="minorEastAsia" w:hint="eastAsia"/>
        </w:rPr>
        <w:t xml:space="preserve">　（12）男性相談</w:t>
      </w:r>
    </w:p>
    <w:p w:rsidR="009B0928" w:rsidRDefault="009B0928" w:rsidP="009B0928">
      <w:pPr>
        <w:rPr>
          <w:rFonts w:asciiTheme="minorEastAsia" w:hAnsiTheme="minorEastAsia"/>
        </w:rPr>
      </w:pPr>
      <w:r w:rsidRPr="0032207A">
        <w:rPr>
          <w:rFonts w:asciiTheme="minorEastAsia" w:hAnsiTheme="minorEastAsia" w:hint="eastAsia"/>
        </w:rPr>
        <w:t>（６）社会参加・参画</w:t>
      </w:r>
      <w:r>
        <w:rPr>
          <w:rFonts w:asciiTheme="minorEastAsia" w:hAnsiTheme="minorEastAsia" w:hint="eastAsia"/>
        </w:rPr>
        <w:t xml:space="preserve">　　　　　　　　　　　（13）性的マイノリティ（性的少数者）</w:t>
      </w:r>
    </w:p>
    <w:p w:rsidR="009B0928" w:rsidRDefault="009B0928" w:rsidP="009B0928">
      <w:pPr>
        <w:rPr>
          <w:rFonts w:asciiTheme="minorEastAsia" w:hAnsiTheme="minorEastAsia"/>
        </w:rPr>
      </w:pPr>
      <w:r w:rsidRPr="0032207A">
        <w:rPr>
          <w:rFonts w:asciiTheme="minorEastAsia" w:hAnsiTheme="minorEastAsia" w:hint="eastAsia"/>
        </w:rPr>
        <w:t>（７）「男女共同参画センター“らぷらす”」について</w:t>
      </w:r>
    </w:p>
    <w:p w:rsidR="009B0928" w:rsidRPr="009B0928" w:rsidRDefault="009B0928" w:rsidP="0018486B">
      <w:pPr>
        <w:rPr>
          <w:rFonts w:asciiTheme="minorEastAsia" w:hAnsiTheme="min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回収結果</w:t>
      </w:r>
    </w:p>
    <w:p w:rsidR="0018486B" w:rsidRDefault="00E0145A" w:rsidP="0018486B">
      <w:pPr>
        <w:rPr>
          <w:rFonts w:asciiTheme="majorEastAsia" w:eastAsiaTheme="majorEastAsia" w:hAnsiTheme="majorEastAsia"/>
        </w:rPr>
      </w:pPr>
      <w:r w:rsidRPr="00E0145A">
        <w:rPr>
          <w:noProof/>
        </w:rPr>
        <w:drawing>
          <wp:anchor distT="0" distB="0" distL="114300" distR="114300" simplePos="0" relativeHeight="251848704" behindDoc="1" locked="0" layoutInCell="1" allowOverlap="1" wp14:anchorId="5498CA0F" wp14:editId="048C931F">
            <wp:simplePos x="0" y="0"/>
            <wp:positionH relativeFrom="column">
              <wp:posOffset>354330</wp:posOffset>
            </wp:positionH>
            <wp:positionV relativeFrom="paragraph">
              <wp:posOffset>95250</wp:posOffset>
            </wp:positionV>
            <wp:extent cx="5457825" cy="962025"/>
            <wp:effectExtent l="0" t="0" r="9525"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782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BF06A8" w:rsidP="0018486B">
      <w:pPr>
        <w:rPr>
          <w:rFonts w:ascii="HG丸ｺﾞｼｯｸM-PRO" w:eastAsia="HG丸ｺﾞｼｯｸM-PRO" w:hAnsi="HG丸ｺﾞｼｯｸM-PRO"/>
          <w:sz w:val="28"/>
        </w:rPr>
      </w:pPr>
      <w:r w:rsidRPr="00BF06A8">
        <w:rPr>
          <w:noProof/>
        </w:rPr>
        <w:drawing>
          <wp:anchor distT="0" distB="0" distL="114300" distR="114300" simplePos="0" relativeHeight="251849728" behindDoc="1" locked="0" layoutInCell="1" allowOverlap="1" wp14:anchorId="1FF4AE6E" wp14:editId="08D48536">
            <wp:simplePos x="0" y="0"/>
            <wp:positionH relativeFrom="column">
              <wp:posOffset>-407670</wp:posOffset>
            </wp:positionH>
            <wp:positionV relativeFrom="paragraph">
              <wp:posOffset>390525</wp:posOffset>
            </wp:positionV>
            <wp:extent cx="2510155" cy="18923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0155" cy="189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86B" w:rsidRPr="006B1A78">
        <w:rPr>
          <w:rFonts w:ascii="HG丸ｺﾞｼｯｸM-PRO" w:eastAsia="HG丸ｺﾞｼｯｸM-PRO" w:hAnsi="HG丸ｺﾞｼｯｸM-PRO" w:hint="eastAsia"/>
          <w:color w:val="00CC00"/>
          <w:sz w:val="32"/>
        </w:rPr>
        <w:t>■</w:t>
      </w:r>
      <w:r w:rsidR="0018486B" w:rsidRPr="00C56D7B">
        <w:rPr>
          <w:rFonts w:ascii="HG丸ｺﾞｼｯｸM-PRO" w:eastAsia="HG丸ｺﾞｼｯｸM-PRO" w:hAnsi="HG丸ｺﾞｼｯｸM-PRO" w:hint="eastAsia"/>
          <w:sz w:val="32"/>
        </w:rPr>
        <w:t>回答者の性別</w:t>
      </w:r>
      <w:r w:rsidR="0018486B" w:rsidRPr="00C56D7B">
        <w:rPr>
          <w:rFonts w:ascii="HG丸ｺﾞｼｯｸM-PRO" w:eastAsia="HG丸ｺﾞｼｯｸM-PRO" w:hAnsi="HG丸ｺﾞｼｯｸM-PRO" w:hint="eastAsia"/>
          <w:sz w:val="32"/>
        </w:rPr>
        <w:tab/>
      </w:r>
      <w:r w:rsidR="0018486B" w:rsidRPr="00C56D7B">
        <w:rPr>
          <w:rFonts w:ascii="HG丸ｺﾞｼｯｸM-PRO" w:eastAsia="HG丸ｺﾞｼｯｸM-PRO" w:hAnsi="HG丸ｺﾞｼｯｸM-PRO" w:hint="eastAsia"/>
          <w:sz w:val="32"/>
        </w:rPr>
        <w:tab/>
      </w:r>
      <w:r w:rsidR="0018486B" w:rsidRPr="006B1A78">
        <w:rPr>
          <w:rFonts w:ascii="HG丸ｺﾞｼｯｸM-PRO" w:eastAsia="HG丸ｺﾞｼｯｸM-PRO" w:hAnsi="HG丸ｺﾞｼｯｸM-PRO" w:hint="eastAsia"/>
          <w:color w:val="00CC00"/>
          <w:sz w:val="32"/>
        </w:rPr>
        <w:t>■</w:t>
      </w:r>
      <w:r w:rsidR="0018486B" w:rsidRPr="00C56D7B">
        <w:rPr>
          <w:rFonts w:ascii="HG丸ｺﾞｼｯｸM-PRO" w:eastAsia="HG丸ｺﾞｼｯｸM-PRO" w:hAnsi="HG丸ｺﾞｼｯｸM-PRO" w:hint="eastAsia"/>
          <w:sz w:val="32"/>
        </w:rPr>
        <w:t>回答者の年齢</w:t>
      </w:r>
    </w:p>
    <w:p w:rsidR="0018486B" w:rsidRDefault="00825DA5" w:rsidP="0018486B">
      <w:pPr>
        <w:rPr>
          <w:rFonts w:asciiTheme="majorEastAsia" w:eastAsiaTheme="majorEastAsia" w:hAnsiTheme="majorEastAsia"/>
          <w:sz w:val="28"/>
        </w:rPr>
      </w:pPr>
      <w:r w:rsidRPr="00825DA5">
        <w:rPr>
          <w:noProof/>
        </w:rPr>
        <w:drawing>
          <wp:anchor distT="0" distB="0" distL="114300" distR="114300" simplePos="0" relativeHeight="251816960" behindDoc="0" locked="0" layoutInCell="1" allowOverlap="1" wp14:anchorId="5C071486" wp14:editId="16AB4375">
            <wp:simplePos x="0" y="0"/>
            <wp:positionH relativeFrom="column">
              <wp:posOffset>1982470</wp:posOffset>
            </wp:positionH>
            <wp:positionV relativeFrom="paragraph">
              <wp:posOffset>252095</wp:posOffset>
            </wp:positionV>
            <wp:extent cx="4315320" cy="132264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5320" cy="1322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sz w:val="28"/>
        </w:rPr>
      </w:pPr>
    </w:p>
    <w:p w:rsidR="0067386A" w:rsidRDefault="0067386A">
      <w:pPr>
        <w:widowControl/>
        <w:jc w:val="left"/>
        <w:rPr>
          <w:rFonts w:ascii="HGS創英角ﾎﾟｯﾌﾟ体" w:eastAsia="HGS創英角ﾎﾟｯﾌﾟ体" w:hAnsi="HGS創英角ﾎﾟｯﾌﾟ体"/>
          <w:color w:val="00CC00"/>
          <w:sz w:val="48"/>
          <w14:textOutline w14:w="9525" w14:cap="rnd" w14:cmpd="sng" w14:algn="ctr">
            <w14:noFill/>
            <w14:prstDash w14:val="solid"/>
            <w14:bevel/>
          </w14:textOutline>
        </w:rPr>
      </w:pPr>
      <w:r>
        <w:rPr>
          <w:rFonts w:ascii="HGS創英角ﾎﾟｯﾌﾟ体" w:eastAsia="HGS創英角ﾎﾟｯﾌﾟ体" w:hAnsi="HGS創英角ﾎﾟｯﾌﾟ体"/>
          <w:color w:val="00CC00"/>
          <w:sz w:val="48"/>
          <w14:textOutline w14:w="9525" w14:cap="rnd" w14:cmpd="sng" w14:algn="ctr">
            <w14:noFill/>
            <w14:prstDash w14:val="solid"/>
            <w14:bevel/>
          </w14:textOutline>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lastRenderedPageBreak/>
        <w:t>２　家庭生活と家族観</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59264" behindDoc="0" locked="0" layoutInCell="1" allowOverlap="1" wp14:anchorId="43478CC3" wp14:editId="2AEFE397">
                <wp:simplePos x="0" y="0"/>
                <wp:positionH relativeFrom="column">
                  <wp:posOffset>3810</wp:posOffset>
                </wp:positionH>
                <wp:positionV relativeFrom="paragraph">
                  <wp:posOffset>422275</wp:posOffset>
                </wp:positionV>
                <wp:extent cx="6184900" cy="559987"/>
                <wp:effectExtent l="0" t="0" r="25400" b="12065"/>
                <wp:wrapNone/>
                <wp:docPr id="60" name="角丸四角形 60"/>
                <wp:cNvGraphicFramePr/>
                <a:graphic xmlns:a="http://schemas.openxmlformats.org/drawingml/2006/main">
                  <a:graphicData uri="http://schemas.microsoft.com/office/word/2010/wordprocessingShape">
                    <wps:wsp>
                      <wps:cNvSpPr/>
                      <wps:spPr>
                        <a:xfrm>
                          <a:off x="0" y="0"/>
                          <a:ext cx="6184900" cy="559987"/>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2207A" w:rsidRDefault="006A7214" w:rsidP="0018486B">
                            <w:pPr>
                              <w:jc w:val="left"/>
                              <w:rPr>
                                <w:rFonts w:asciiTheme="minorEastAsia" w:hAnsiTheme="minorEastAsia"/>
                                <w:color w:val="000000" w:themeColor="text1"/>
                              </w:rPr>
                            </w:pPr>
                            <w:r w:rsidRPr="0032207A">
                              <w:rPr>
                                <w:rFonts w:asciiTheme="minorEastAsia" w:hAnsiTheme="minorEastAsia" w:hint="eastAsia"/>
                                <w:color w:val="000000" w:themeColor="text1"/>
                              </w:rPr>
                              <w:t xml:space="preserve">　「男は仕事、女は家</w:t>
                            </w:r>
                            <w:r>
                              <w:rPr>
                                <w:rFonts w:asciiTheme="minorEastAsia" w:hAnsiTheme="minorEastAsia" w:hint="eastAsia"/>
                                <w:color w:val="000000" w:themeColor="text1"/>
                              </w:rPr>
                              <w:t>庭</w:t>
                            </w:r>
                            <w:r w:rsidRPr="0032207A">
                              <w:rPr>
                                <w:rFonts w:asciiTheme="minorEastAsia" w:hAnsiTheme="minorEastAsia" w:hint="eastAsia"/>
                                <w:color w:val="000000" w:themeColor="text1"/>
                              </w:rPr>
                              <w:t>」という男女の性別役割分担に対しては、男女ともに否定的な意見が多くなっています。また、前回の平成21年調査と比較して、男女ともに否定派が多くなっています。</w:t>
                            </w:r>
                          </w:p>
                          <w:p w:rsidR="006A7214" w:rsidRPr="0032207A" w:rsidRDefault="006A7214" w:rsidP="0018486B">
                            <w:pPr>
                              <w:rPr>
                                <w:sz w:val="20"/>
                              </w:rPr>
                            </w:pPr>
                          </w:p>
                          <w:p w:rsidR="006A7214" w:rsidRPr="0032207A" w:rsidRDefault="006A7214" w:rsidP="0018486B">
                            <w:pPr>
                              <w:jc w:val="left"/>
                              <w:rPr>
                                <w:rFonts w:asciiTheme="minorEastAsia" w:hAnsiTheme="minorEastAsia"/>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0" o:spid="_x0000_s1032" style="position:absolute;left:0;text-align:left;margin-left:.3pt;margin-top:33.25pt;width:487pt;height:4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" fillcolor="lime" strokecolor="black [3213]" strokeweight=".25pt">
                <v:textbox>
                  <w:txbxContent>
                    <w:p w:rsidR="006A7214" w:rsidRPr="0032207A" w:rsidRDefault="006A7214" w:rsidP="0018486B">
                      <w:pPr>
                        <w:jc w:val="left"/>
                        <w:rPr>
                          <w:rFonts w:asciiTheme="minorEastAsia" w:hAnsiTheme="minorEastAsia"/>
                          <w:color w:val="000000" w:themeColor="text1"/>
                        </w:rPr>
                      </w:pPr>
                      <w:r w:rsidRPr="0032207A">
                        <w:rPr>
                          <w:rFonts w:asciiTheme="minorEastAsia" w:hAnsiTheme="minorEastAsia" w:hint="eastAsia"/>
                          <w:color w:val="000000" w:themeColor="text1"/>
                        </w:rPr>
                        <w:t xml:space="preserve">　「男は仕事、女は家</w:t>
                      </w:r>
                      <w:r>
                        <w:rPr>
                          <w:rFonts w:asciiTheme="minorEastAsia" w:hAnsiTheme="minorEastAsia" w:hint="eastAsia"/>
                          <w:color w:val="000000" w:themeColor="text1"/>
                        </w:rPr>
                        <w:t>庭</w:t>
                      </w:r>
                      <w:r w:rsidRPr="0032207A">
                        <w:rPr>
                          <w:rFonts w:asciiTheme="minorEastAsia" w:hAnsiTheme="minorEastAsia" w:hint="eastAsia"/>
                          <w:color w:val="000000" w:themeColor="text1"/>
                        </w:rPr>
                        <w:t>」という男女の性別役割分担に対しては、男女ともに否定的な意見が多くなっています。また、前回の平成21年調査と比較して、男女ともに否定派が多くなっています。</w:t>
                      </w:r>
                    </w:p>
                    <w:p w:rsidR="006A7214" w:rsidRPr="0032207A" w:rsidRDefault="006A7214" w:rsidP="0018486B">
                      <w:pPr>
                        <w:rPr>
                          <w:sz w:val="20"/>
                        </w:rPr>
                      </w:pPr>
                    </w:p>
                    <w:p w:rsidR="006A7214" w:rsidRPr="0032207A" w:rsidRDefault="006A7214" w:rsidP="0018486B">
                      <w:pPr>
                        <w:jc w:val="left"/>
                        <w:rPr>
                          <w:rFonts w:asciiTheme="minorEastAsia" w:hAnsiTheme="minorEastAsia"/>
                          <w:color w:val="000000" w:themeColor="text1"/>
                        </w:rPr>
                      </w:pP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性別役割分担意識</w:t>
      </w:r>
    </w:p>
    <w:p w:rsidR="0018486B" w:rsidRPr="00854D7E"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7D3D59" w:rsidP="0018486B">
      <w:r w:rsidRPr="007D3D59">
        <w:rPr>
          <w:noProof/>
        </w:rPr>
        <w:drawing>
          <wp:anchor distT="0" distB="0" distL="114300" distR="114300" simplePos="0" relativeHeight="251850752" behindDoc="0" locked="0" layoutInCell="1" allowOverlap="1" wp14:anchorId="4FFAEE06" wp14:editId="688A31AC">
            <wp:simplePos x="0" y="0"/>
            <wp:positionH relativeFrom="column">
              <wp:posOffset>163830</wp:posOffset>
            </wp:positionH>
            <wp:positionV relativeFrom="paragraph">
              <wp:posOffset>66675</wp:posOffset>
            </wp:positionV>
            <wp:extent cx="5943600" cy="1540440"/>
            <wp:effectExtent l="0" t="0" r="0" b="317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1692" r="6307" b="4827"/>
                    <a:stretch/>
                  </pic:blipFill>
                  <pic:spPr bwMode="auto">
                    <a:xfrm>
                      <a:off x="0" y="0"/>
                      <a:ext cx="5943600" cy="1540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267B72"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3056" behindDoc="0" locked="0" layoutInCell="1" allowOverlap="1" wp14:anchorId="18A076FE" wp14:editId="5F01AA24">
                <wp:simplePos x="0" y="0"/>
                <wp:positionH relativeFrom="column">
                  <wp:posOffset>3592829</wp:posOffset>
                </wp:positionH>
                <wp:positionV relativeFrom="paragraph">
                  <wp:posOffset>152400</wp:posOffset>
                </wp:positionV>
                <wp:extent cx="2580005" cy="371475"/>
                <wp:effectExtent l="0" t="114300" r="10795" b="28575"/>
                <wp:wrapNone/>
                <wp:docPr id="130" name="角丸四角形吹き出し 130"/>
                <wp:cNvGraphicFramePr/>
                <a:graphic xmlns:a="http://schemas.openxmlformats.org/drawingml/2006/main">
                  <a:graphicData uri="http://schemas.microsoft.com/office/word/2010/wordprocessingShape">
                    <wps:wsp>
                      <wps:cNvSpPr/>
                      <wps:spPr>
                        <a:xfrm flipH="1">
                          <a:off x="0" y="0"/>
                          <a:ext cx="2580005" cy="371475"/>
                        </a:xfrm>
                        <a:prstGeom prst="wedgeRoundRectCallout">
                          <a:avLst>
                            <a:gd name="adj1" fmla="val 19721"/>
                            <a:gd name="adj2" fmla="val -77541"/>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51097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否定</w:t>
                            </w:r>
                            <w:r w:rsidR="0051097B">
                              <w:rPr>
                                <w:rFonts w:ascii="ＭＳ Ｐゴシック" w:eastAsia="ＭＳ Ｐゴシック" w:hAnsi="ＭＳ Ｐゴシック" w:hint="eastAsia"/>
                                <w:sz w:val="20"/>
                                <w:szCs w:val="20"/>
                              </w:rPr>
                              <w:t>派は、女性が男性を上回っています。</w:t>
                            </w:r>
                          </w:p>
                          <w:p w:rsidR="006A7214" w:rsidRPr="002C6838" w:rsidRDefault="006A7214" w:rsidP="0018486B">
                            <w:pPr>
                              <w:rPr>
                                <w:rFonts w:ascii="ＭＳ Ｐゴシック" w:eastAsia="ＭＳ Ｐゴシック" w:hAnsi="ＭＳ Ｐゴシック"/>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0" o:spid="_x0000_s1033" type="#_x0000_t62" style="position:absolute;left:0;text-align:left;margin-left:282.9pt;margin-top:12pt;width:203.15pt;height:29.2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" adj="15060,-5949" fillcolor="#0c0" strokecolor="black [3200]" strokeweight=".25pt">
                <v:textbox>
                  <w:txbxContent>
                    <w:p w:rsidR="006A7214" w:rsidRPr="002C6838" w:rsidRDefault="006A7214" w:rsidP="0051097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否定</w:t>
                      </w:r>
                      <w:r w:rsidR="0051097B">
                        <w:rPr>
                          <w:rFonts w:ascii="ＭＳ Ｐゴシック" w:eastAsia="ＭＳ Ｐゴシック" w:hAnsi="ＭＳ Ｐゴシック" w:hint="eastAsia"/>
                          <w:sz w:val="20"/>
                          <w:szCs w:val="20"/>
                        </w:rPr>
                        <w:t>派は、女性が男性を上回っています。</w:t>
                      </w:r>
                    </w:p>
                    <w:p w:rsidR="006A7214" w:rsidRPr="002C6838" w:rsidRDefault="006A7214" w:rsidP="0018486B">
                      <w:pPr>
                        <w:rPr>
                          <w:rFonts w:ascii="ＭＳ Ｐゴシック" w:eastAsia="ＭＳ Ｐゴシック" w:hAnsi="ＭＳ Ｐゴシック"/>
                          <w:sz w:val="20"/>
                          <w:szCs w:val="20"/>
                        </w:rPr>
                      </w:pPr>
                    </w:p>
                  </w:txbxContent>
                </v:textbox>
              </v:shape>
            </w:pict>
          </mc:Fallback>
        </mc:AlternateContent>
      </w:r>
    </w:p>
    <w:p w:rsidR="0018486B" w:rsidRDefault="0018486B" w:rsidP="0018486B">
      <w:pPr>
        <w:rPr>
          <w:rFonts w:asciiTheme="majorEastAsia" w:eastAsiaTheme="majorEastAsia" w:hAnsiTheme="majorEastAsia"/>
        </w:rPr>
      </w:pPr>
    </w:p>
    <w:p w:rsidR="0018486B" w:rsidRPr="005F0FC9"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0288" behindDoc="0" locked="0" layoutInCell="1" allowOverlap="1" wp14:anchorId="5DE905F0" wp14:editId="4F95A061">
                <wp:simplePos x="0" y="0"/>
                <wp:positionH relativeFrom="column">
                  <wp:posOffset>3810</wp:posOffset>
                </wp:positionH>
                <wp:positionV relativeFrom="paragraph">
                  <wp:posOffset>368935</wp:posOffset>
                </wp:positionV>
                <wp:extent cx="6184900" cy="591816"/>
                <wp:effectExtent l="0" t="0" r="25400" b="18415"/>
                <wp:wrapNone/>
                <wp:docPr id="61" name="角丸四角形 61"/>
                <wp:cNvGraphicFramePr/>
                <a:graphic xmlns:a="http://schemas.openxmlformats.org/drawingml/2006/main">
                  <a:graphicData uri="http://schemas.microsoft.com/office/word/2010/wordprocessingShape">
                    <wps:wsp>
                      <wps:cNvSpPr/>
                      <wps:spPr>
                        <a:xfrm>
                          <a:off x="0" y="0"/>
                          <a:ext cx="6184900" cy="591816"/>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CA6197" w:rsidRDefault="006A7214" w:rsidP="0018486B">
                            <w:pPr>
                              <w:jc w:val="left"/>
                              <w:rPr>
                                <w:rFonts w:asciiTheme="minorEastAsia" w:hAnsiTheme="minorEastAsia"/>
                                <w:color w:val="000000" w:themeColor="text1"/>
                                <w:sz w:val="22"/>
                              </w:rPr>
                            </w:pPr>
                            <w:r w:rsidRPr="00CA6197">
                              <w:rPr>
                                <w:rFonts w:asciiTheme="minorEastAsia" w:hAnsiTheme="minorEastAsia" w:hint="eastAsia"/>
                                <w:color w:val="000000" w:themeColor="text1"/>
                                <w:sz w:val="22"/>
                              </w:rPr>
                              <w:t xml:space="preserve">　家事をしているのは圧倒的に既婚女性が多くなっています。この結果は共働きの人でも同様となっています。また前回平成21年調査の時よりも男性の家事参加の増加がみられます。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1" o:spid="_x0000_s1034" style="position:absolute;left:0;text-align:left;margin-left:.3pt;margin-top:29.05pt;width:487pt;height:4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" fillcolor="lime" strokecolor="black [3213]" strokeweight=".25pt">
                <v:textbox>
                  <w:txbxContent>
                    <w:p w:rsidR="006A7214" w:rsidRPr="00CA6197" w:rsidRDefault="006A7214" w:rsidP="0018486B">
                      <w:pPr>
                        <w:jc w:val="left"/>
                        <w:rPr>
                          <w:rFonts w:asciiTheme="minorEastAsia" w:hAnsiTheme="minorEastAsia"/>
                          <w:color w:val="000000" w:themeColor="text1"/>
                          <w:sz w:val="22"/>
                        </w:rPr>
                      </w:pPr>
                      <w:r w:rsidRPr="00CA6197">
                        <w:rPr>
                          <w:rFonts w:asciiTheme="minorEastAsia" w:hAnsiTheme="minorEastAsia" w:hint="eastAsia"/>
                          <w:color w:val="000000" w:themeColor="text1"/>
                          <w:sz w:val="22"/>
                        </w:rPr>
                        <w:t xml:space="preserve">　家事をしているのは圧倒的に既婚女性が多くなっています。この結果は共働きの人でも同様となっています。また前回平成21年調査の時よりも男性の家事参加の増加がみられます。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家庭内での実際の役割分担</w:t>
      </w:r>
    </w:p>
    <w:p w:rsidR="0018486B" w:rsidRPr="00433711"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436675" w:rsidRDefault="0018486B" w:rsidP="00267B72">
      <w:pPr>
        <w:ind w:firstLineChars="1350" w:firstLine="5940"/>
        <w:rPr>
          <w:rFonts w:asciiTheme="majorEastAsia" w:eastAsiaTheme="majorEastAsia" w:hAnsiTheme="majorEastAsia"/>
          <w:sz w:val="24"/>
        </w:rPr>
      </w:pPr>
      <w:r w:rsidRPr="005A3660">
        <w:rPr>
          <w:rFonts w:ascii="HGP創英角ﾎﾟｯﾌﾟ体" w:eastAsia="HGP創英角ﾎﾟｯﾌﾟ体" w:hAnsi="HGP創英角ﾎﾟｯﾌﾟ体" w:hint="eastAsia"/>
          <w:i/>
          <w:noProof/>
          <w:color w:val="4F81BD" w:themeColor="accent1"/>
          <w:sz w:val="44"/>
        </w:rPr>
        <mc:AlternateContent>
          <mc:Choice Requires="wps">
            <w:drawing>
              <wp:anchor distT="0" distB="0" distL="114300" distR="114300" simplePos="0" relativeHeight="251694080" behindDoc="0" locked="0" layoutInCell="1" allowOverlap="1" wp14:anchorId="3A367B10" wp14:editId="571BD5C6">
                <wp:simplePos x="0" y="0"/>
                <wp:positionH relativeFrom="column">
                  <wp:posOffset>1418590</wp:posOffset>
                </wp:positionH>
                <wp:positionV relativeFrom="paragraph">
                  <wp:posOffset>95250</wp:posOffset>
                </wp:positionV>
                <wp:extent cx="3876675" cy="333185"/>
                <wp:effectExtent l="0" t="0" r="0" b="0"/>
                <wp:wrapNone/>
                <wp:docPr id="131" name="角丸四角形 131"/>
                <wp:cNvGraphicFramePr/>
                <a:graphic xmlns:a="http://schemas.openxmlformats.org/drawingml/2006/main">
                  <a:graphicData uri="http://schemas.microsoft.com/office/word/2010/wordprocessingShape">
                    <wps:wsp>
                      <wps:cNvSpPr/>
                      <wps:spPr>
                        <a:xfrm>
                          <a:off x="0" y="0"/>
                          <a:ext cx="3876675" cy="333185"/>
                        </a:xfrm>
                        <a:prstGeom prst="round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5F0FC9" w:rsidRDefault="006A7214" w:rsidP="0018486B">
                            <w:pPr>
                              <w:jc w:val="left"/>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　【女性】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1" o:spid="_x0000_s1035" style="position:absolute;left:0;text-align:left;margin-left:111.7pt;margin-top:7.5pt;width:305.25pt;height:2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" filled="f" stroked="f" strokeweight=".25pt">
                <v:textbox>
                  <w:txbxContent>
                    <w:p w:rsidR="006A7214" w:rsidRPr="005F0FC9" w:rsidRDefault="006A7214" w:rsidP="0018486B">
                      <w:pPr>
                        <w:jc w:val="left"/>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　【女性】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v:textbox>
              </v:roundrect>
            </w:pict>
          </mc:Fallback>
        </mc:AlternateContent>
      </w:r>
    </w:p>
    <w:p w:rsidR="0018486B" w:rsidRDefault="00C36710" w:rsidP="0018486B">
      <w:pPr>
        <w:rPr>
          <w:rFonts w:asciiTheme="majorEastAsia" w:eastAsiaTheme="majorEastAsia" w:hAnsiTheme="majorEastAsia"/>
        </w:rPr>
      </w:pPr>
      <w:r w:rsidRPr="00C36710">
        <w:rPr>
          <w:noProof/>
        </w:rPr>
        <w:drawing>
          <wp:anchor distT="0" distB="0" distL="114300" distR="114300" simplePos="0" relativeHeight="251877376" behindDoc="0" locked="0" layoutInCell="1" allowOverlap="1" wp14:anchorId="61E4F946" wp14:editId="283BE54C">
            <wp:simplePos x="0" y="0"/>
            <wp:positionH relativeFrom="column">
              <wp:posOffset>3488055</wp:posOffset>
            </wp:positionH>
            <wp:positionV relativeFrom="paragraph">
              <wp:posOffset>114300</wp:posOffset>
            </wp:positionV>
            <wp:extent cx="2982595" cy="3488055"/>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l="16830"/>
                    <a:stretch/>
                  </pic:blipFill>
                  <pic:spPr bwMode="auto">
                    <a:xfrm>
                      <a:off x="0" y="0"/>
                      <a:ext cx="2982595" cy="3488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6710">
        <w:rPr>
          <w:noProof/>
        </w:rPr>
        <w:drawing>
          <wp:anchor distT="0" distB="0" distL="114300" distR="114300" simplePos="0" relativeHeight="251876352" behindDoc="0" locked="0" layoutInCell="1" allowOverlap="1" wp14:anchorId="1CD8598C" wp14:editId="32F00788">
            <wp:simplePos x="0" y="0"/>
            <wp:positionH relativeFrom="column">
              <wp:posOffset>-195580</wp:posOffset>
            </wp:positionH>
            <wp:positionV relativeFrom="paragraph">
              <wp:posOffset>104775</wp:posOffset>
            </wp:positionV>
            <wp:extent cx="3782880" cy="348804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2880" cy="3488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Pr="00436675"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854D7E"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5104" behindDoc="0" locked="0" layoutInCell="1" allowOverlap="1" wp14:anchorId="3D5DC4AC" wp14:editId="514ED346">
                <wp:simplePos x="0" y="0"/>
                <wp:positionH relativeFrom="column">
                  <wp:posOffset>1209675</wp:posOffset>
                </wp:positionH>
                <wp:positionV relativeFrom="paragraph">
                  <wp:posOffset>214630</wp:posOffset>
                </wp:positionV>
                <wp:extent cx="4724400" cy="547789"/>
                <wp:effectExtent l="0" t="171450" r="19050" b="24130"/>
                <wp:wrapNone/>
                <wp:docPr id="132" name="角丸四角形吹き出し 132"/>
                <wp:cNvGraphicFramePr/>
                <a:graphic xmlns:a="http://schemas.openxmlformats.org/drawingml/2006/main">
                  <a:graphicData uri="http://schemas.microsoft.com/office/word/2010/wordprocessingShape">
                    <wps:wsp>
                      <wps:cNvSpPr/>
                      <wps:spPr>
                        <a:xfrm flipH="1">
                          <a:off x="0" y="0"/>
                          <a:ext cx="4724400" cy="547789"/>
                        </a:xfrm>
                        <a:prstGeom prst="wedgeRoundRectCallout">
                          <a:avLst>
                            <a:gd name="adj1" fmla="val -21"/>
                            <a:gd name="adj2" fmla="val -79246"/>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18486B">
                            <w:pPr>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男性でも「独身ひとり暮らし」の人は、女性「独身ひとり暮らし」と同じくらい家事をしています</w:t>
                            </w:r>
                            <w:r>
                              <w:rPr>
                                <w:rFonts w:ascii="ＭＳ Ｐゴシック" w:eastAsia="ＭＳ Ｐゴシック" w:hAnsi="ＭＳ Ｐゴシック" w:hint="eastAsia"/>
                                <w:sz w:val="20"/>
                                <w:szCs w:val="20"/>
                              </w:rPr>
                              <w:t>が、男性で「既婚」の人は家事をする割合が大幅に減っています。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32" o:spid="_x0000_s1036" type="#_x0000_t62" style="position:absolute;margin-left:95.25pt;margin-top:16.9pt;width:372pt;height:43.15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" adj="10795,-6317" fillcolor="#0c0" strokecolor="black [3200]" strokeweight=".25pt">
                <v:textbox>
                  <w:txbxContent>
                    <w:p w:rsidR="006A7214" w:rsidRPr="002C6838" w:rsidRDefault="006A7214" w:rsidP="0018486B">
                      <w:pPr>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男性でも「独身ひとり暮らし」の人は、女性「独身ひとり暮らし」と同じくらい家事をしています</w:t>
                      </w:r>
                      <w:r>
                        <w:rPr>
                          <w:rFonts w:ascii="ＭＳ Ｐゴシック" w:eastAsia="ＭＳ Ｐゴシック" w:hAnsi="ＭＳ Ｐゴシック" w:hint="eastAsia"/>
                          <w:sz w:val="20"/>
                          <w:szCs w:val="20"/>
                        </w:rPr>
                        <w:t>が、男性で「既婚」の人は家事をする割合が大幅に減っています。</w:t>
                      </w:r>
                    </w:p>
                  </w:txbxContent>
                </v:textbox>
              </v:shape>
            </w:pict>
          </mc:Fallback>
        </mc:AlternateContent>
      </w: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1312" behindDoc="0" locked="0" layoutInCell="1" allowOverlap="1" wp14:anchorId="580C07A2" wp14:editId="608DBE92">
                <wp:simplePos x="0" y="0"/>
                <wp:positionH relativeFrom="column">
                  <wp:posOffset>1905</wp:posOffset>
                </wp:positionH>
                <wp:positionV relativeFrom="paragraph">
                  <wp:posOffset>419100</wp:posOffset>
                </wp:positionV>
                <wp:extent cx="6184900" cy="885825"/>
                <wp:effectExtent l="0" t="0" r="25400" b="28575"/>
                <wp:wrapNone/>
                <wp:docPr id="7" name="角丸四角形 7"/>
                <wp:cNvGraphicFramePr/>
                <a:graphic xmlns:a="http://schemas.openxmlformats.org/drawingml/2006/main">
                  <a:graphicData uri="http://schemas.microsoft.com/office/word/2010/wordprocessingShape">
                    <wps:wsp>
                      <wps:cNvSpPr/>
                      <wps:spPr>
                        <a:xfrm>
                          <a:off x="0" y="0"/>
                          <a:ext cx="6184900" cy="88582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CA6197" w:rsidRDefault="006A7214" w:rsidP="0018486B">
                            <w:pPr>
                              <w:jc w:val="left"/>
                              <w:rPr>
                                <w:rFonts w:asciiTheme="minorEastAsia" w:hAnsiTheme="minorEastAsia"/>
                                <w:color w:val="000000" w:themeColor="text1"/>
                                <w:sz w:val="22"/>
                              </w:rPr>
                            </w:pPr>
                            <w:r w:rsidRPr="00CA6197">
                              <w:rPr>
                                <w:rFonts w:asciiTheme="minorEastAsia" w:hAnsiTheme="minorEastAsia" w:hint="eastAsia"/>
                                <w:color w:val="000000" w:themeColor="text1"/>
                                <w:sz w:val="22"/>
                              </w:rPr>
                              <w:t xml:space="preserve">　家庭内の家事・育児・介護などに関して、女性では平日・休日ともに「2～3時間くらい」「4～5時間くらい」が多く、</w:t>
                            </w:r>
                            <w:r>
                              <w:rPr>
                                <w:rFonts w:asciiTheme="minorEastAsia" w:hAnsiTheme="minorEastAsia" w:hint="eastAsia"/>
                                <w:color w:val="000000" w:themeColor="text1"/>
                                <w:sz w:val="22"/>
                              </w:rPr>
                              <w:t>9割近くの</w:t>
                            </w:r>
                            <w:r w:rsidRPr="00CA6197">
                              <w:rPr>
                                <w:rFonts w:asciiTheme="minorEastAsia" w:hAnsiTheme="minorEastAsia" w:hint="eastAsia"/>
                                <w:color w:val="000000" w:themeColor="text1"/>
                                <w:sz w:val="22"/>
                              </w:rPr>
                              <w:t>人は2時間以上となっています。</w:t>
                            </w:r>
                            <w:r>
                              <w:rPr>
                                <w:rFonts w:asciiTheme="minorEastAsia" w:hAnsiTheme="minorEastAsia" w:hint="eastAsia"/>
                                <w:color w:val="000000" w:themeColor="text1"/>
                                <w:sz w:val="22"/>
                              </w:rPr>
                              <w:t>一方、</w:t>
                            </w:r>
                            <w:r w:rsidRPr="00CA6197">
                              <w:rPr>
                                <w:rFonts w:asciiTheme="minorEastAsia" w:hAnsiTheme="minorEastAsia" w:hint="eastAsia"/>
                                <w:color w:val="000000" w:themeColor="text1"/>
                                <w:sz w:val="22"/>
                              </w:rPr>
                              <w:t>男性では、平日</w:t>
                            </w:r>
                            <w:r>
                              <w:rPr>
                                <w:rFonts w:asciiTheme="minorEastAsia" w:hAnsiTheme="minorEastAsia" w:hint="eastAsia"/>
                                <w:color w:val="000000" w:themeColor="text1"/>
                                <w:sz w:val="22"/>
                              </w:rPr>
                              <w:t>は</w:t>
                            </w:r>
                            <w:r w:rsidRPr="00CA6197">
                              <w:rPr>
                                <w:rFonts w:asciiTheme="minorEastAsia" w:hAnsiTheme="minorEastAsia" w:hint="eastAsia"/>
                                <w:color w:val="000000" w:themeColor="text1"/>
                                <w:sz w:val="22"/>
                              </w:rPr>
                              <w:t>「1時間くらいまで」が多数</w:t>
                            </w:r>
                            <w:r w:rsidR="007255C3">
                              <w:rPr>
                                <w:rFonts w:asciiTheme="minorEastAsia" w:hAnsiTheme="minorEastAsia" w:hint="eastAsia"/>
                                <w:color w:val="000000" w:themeColor="text1"/>
                                <w:sz w:val="22"/>
                              </w:rPr>
                              <w:t>を</w:t>
                            </w:r>
                            <w:r w:rsidRPr="00CA6197">
                              <w:rPr>
                                <w:rFonts w:asciiTheme="minorEastAsia" w:hAnsiTheme="minorEastAsia" w:hint="eastAsia"/>
                                <w:color w:val="000000" w:themeColor="text1"/>
                                <w:sz w:val="22"/>
                              </w:rPr>
                              <w:t>占め、</w:t>
                            </w:r>
                            <w:r>
                              <w:rPr>
                                <w:rFonts w:asciiTheme="minorEastAsia" w:hAnsiTheme="minorEastAsia" w:hint="eastAsia"/>
                                <w:color w:val="000000" w:themeColor="text1"/>
                                <w:sz w:val="22"/>
                              </w:rPr>
                              <w:t>8割以上</w:t>
                            </w:r>
                            <w:r w:rsidRPr="00CA6197">
                              <w:rPr>
                                <w:rFonts w:asciiTheme="minorEastAsia" w:hAnsiTheme="minorEastAsia" w:hint="eastAsia"/>
                                <w:color w:val="000000" w:themeColor="text1"/>
                                <w:sz w:val="22"/>
                              </w:rPr>
                              <w:t>は2時間未満となっています。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7" o:spid="_x0000_s1037" style="position:absolute;left:0;text-align:left;margin-left:.15pt;margin-top:33pt;width:487pt;height:69.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" fillcolor="lime" strokecolor="black [3213]" strokeweight=".25pt">
                <v:textbox>
                  <w:txbxContent>
                    <w:p w:rsidR="006A7214" w:rsidRPr="00CA6197" w:rsidRDefault="006A7214" w:rsidP="0018486B">
                      <w:pPr>
                        <w:jc w:val="left"/>
                        <w:rPr>
                          <w:rFonts w:asciiTheme="minorEastAsia" w:hAnsiTheme="minorEastAsia"/>
                          <w:color w:val="000000" w:themeColor="text1"/>
                          <w:sz w:val="22"/>
                        </w:rPr>
                      </w:pPr>
                      <w:r w:rsidRPr="00CA6197">
                        <w:rPr>
                          <w:rFonts w:asciiTheme="minorEastAsia" w:hAnsiTheme="minorEastAsia" w:hint="eastAsia"/>
                          <w:color w:val="000000" w:themeColor="text1"/>
                          <w:sz w:val="22"/>
                        </w:rPr>
                        <w:t xml:space="preserve">　家庭内の家事・育児・介護などに関して、女性では平日・休日ともに「2～3時間くらい」「4～5時間くらい」が多く、</w:t>
                      </w:r>
                      <w:r>
                        <w:rPr>
                          <w:rFonts w:asciiTheme="minorEastAsia" w:hAnsiTheme="minorEastAsia" w:hint="eastAsia"/>
                          <w:color w:val="000000" w:themeColor="text1"/>
                          <w:sz w:val="22"/>
                        </w:rPr>
                        <w:t>9割近くの</w:t>
                      </w:r>
                      <w:r w:rsidRPr="00CA6197">
                        <w:rPr>
                          <w:rFonts w:asciiTheme="minorEastAsia" w:hAnsiTheme="minorEastAsia" w:hint="eastAsia"/>
                          <w:color w:val="000000" w:themeColor="text1"/>
                          <w:sz w:val="22"/>
                        </w:rPr>
                        <w:t>人は2</w:t>
                      </w:r>
                      <w:r w:rsidRPr="00CA6197">
                        <w:rPr>
                          <w:rFonts w:asciiTheme="minorEastAsia" w:hAnsiTheme="minorEastAsia" w:hint="eastAsia"/>
                          <w:color w:val="000000" w:themeColor="text1"/>
                          <w:sz w:val="22"/>
                        </w:rPr>
                        <w:t>時間以上となっています。</w:t>
                      </w:r>
                      <w:r>
                        <w:rPr>
                          <w:rFonts w:asciiTheme="minorEastAsia" w:hAnsiTheme="minorEastAsia" w:hint="eastAsia"/>
                          <w:color w:val="000000" w:themeColor="text1"/>
                          <w:sz w:val="22"/>
                        </w:rPr>
                        <w:t>一方、</w:t>
                      </w:r>
                      <w:r w:rsidRPr="00CA6197">
                        <w:rPr>
                          <w:rFonts w:asciiTheme="minorEastAsia" w:hAnsiTheme="minorEastAsia" w:hint="eastAsia"/>
                          <w:color w:val="000000" w:themeColor="text1"/>
                          <w:sz w:val="22"/>
                        </w:rPr>
                        <w:t>男性では、平日</w:t>
                      </w:r>
                      <w:r>
                        <w:rPr>
                          <w:rFonts w:asciiTheme="minorEastAsia" w:hAnsiTheme="minorEastAsia" w:hint="eastAsia"/>
                          <w:color w:val="000000" w:themeColor="text1"/>
                          <w:sz w:val="22"/>
                        </w:rPr>
                        <w:t>は</w:t>
                      </w:r>
                      <w:r w:rsidRPr="00CA6197">
                        <w:rPr>
                          <w:rFonts w:asciiTheme="minorEastAsia" w:hAnsiTheme="minorEastAsia" w:hint="eastAsia"/>
                          <w:color w:val="000000" w:themeColor="text1"/>
                          <w:sz w:val="22"/>
                        </w:rPr>
                        <w:t>「1時間くらいまで」が多数</w:t>
                      </w:r>
                      <w:r w:rsidR="007255C3">
                        <w:rPr>
                          <w:rFonts w:asciiTheme="minorEastAsia" w:hAnsiTheme="minorEastAsia" w:hint="eastAsia"/>
                          <w:color w:val="000000" w:themeColor="text1"/>
                          <w:sz w:val="22"/>
                        </w:rPr>
                        <w:t>を</w:t>
                      </w:r>
                      <w:r w:rsidRPr="00CA6197">
                        <w:rPr>
                          <w:rFonts w:asciiTheme="minorEastAsia" w:hAnsiTheme="minorEastAsia" w:hint="eastAsia"/>
                          <w:color w:val="000000" w:themeColor="text1"/>
                          <w:sz w:val="22"/>
                        </w:rPr>
                        <w:t>占め、</w:t>
                      </w:r>
                      <w:r>
                        <w:rPr>
                          <w:rFonts w:asciiTheme="minorEastAsia" w:hAnsiTheme="minorEastAsia" w:hint="eastAsia"/>
                          <w:color w:val="000000" w:themeColor="text1"/>
                          <w:sz w:val="22"/>
                        </w:rPr>
                        <w:t>8割以上</w:t>
                      </w:r>
                      <w:r w:rsidRPr="00CA6197">
                        <w:rPr>
                          <w:rFonts w:asciiTheme="minorEastAsia" w:hAnsiTheme="minorEastAsia" w:hint="eastAsia"/>
                          <w:color w:val="000000" w:themeColor="text1"/>
                          <w:sz w:val="22"/>
                        </w:rPr>
                        <w:t>は2時間未満となっています。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家庭内の家事・育児・介護などにかける時間</w:t>
      </w:r>
    </w:p>
    <w:p w:rsidR="0018486B" w:rsidRPr="00DF52BA"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D7652A" w:rsidP="0018486B">
      <w:pPr>
        <w:rPr>
          <w:rFonts w:asciiTheme="majorEastAsia" w:eastAsiaTheme="majorEastAsia" w:hAnsiTheme="majorEastAsia"/>
        </w:rPr>
      </w:pPr>
      <w:r w:rsidRPr="00801DEE">
        <w:rPr>
          <w:noProof/>
        </w:rPr>
        <w:drawing>
          <wp:anchor distT="0" distB="0" distL="114300" distR="114300" simplePos="0" relativeHeight="251928576" behindDoc="0" locked="0" layoutInCell="1" allowOverlap="1" wp14:anchorId="076147D5" wp14:editId="3A0D7758">
            <wp:simplePos x="0" y="0"/>
            <wp:positionH relativeFrom="column">
              <wp:posOffset>156210</wp:posOffset>
            </wp:positionH>
            <wp:positionV relativeFrom="paragraph">
              <wp:posOffset>220980</wp:posOffset>
            </wp:positionV>
            <wp:extent cx="6191885" cy="261239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1885" cy="2612390"/>
                    </a:xfrm>
                    <a:prstGeom prst="rect">
                      <a:avLst/>
                    </a:prstGeom>
                    <a:noFill/>
                    <a:ln>
                      <a:noFill/>
                    </a:ln>
                  </pic:spPr>
                </pic:pic>
              </a:graphicData>
            </a:graphic>
            <wp14:sizeRelH relativeFrom="page">
              <wp14:pctWidth>0</wp14:pctWidth>
            </wp14:sizeRelH>
            <wp14:sizeRelV relativeFrom="page">
              <wp14:pctHeight>0</wp14:pctHeight>
            </wp14:sizeRelV>
          </wp:anchor>
        </w:drawing>
      </w:r>
      <w:r w:rsidR="00D352B8" w:rsidRPr="005A3660">
        <w:rPr>
          <w:rFonts w:ascii="HGP創英角ﾎﾟｯﾌﾟ体" w:eastAsia="HGP創英角ﾎﾟｯﾌﾟ体" w:hAnsi="HGP創英角ﾎﾟｯﾌﾟ体" w:hint="eastAsia"/>
          <w:i/>
          <w:noProof/>
          <w:color w:val="4F81BD" w:themeColor="accent1"/>
          <w:sz w:val="44"/>
        </w:rPr>
        <mc:AlternateContent>
          <mc:Choice Requires="wps">
            <w:drawing>
              <wp:anchor distT="0" distB="0" distL="114300" distR="114300" simplePos="0" relativeHeight="251706368" behindDoc="0" locked="0" layoutInCell="1" allowOverlap="1" wp14:anchorId="7515D127" wp14:editId="6105B230">
                <wp:simplePos x="0" y="0"/>
                <wp:positionH relativeFrom="column">
                  <wp:posOffset>1273810</wp:posOffset>
                </wp:positionH>
                <wp:positionV relativeFrom="paragraph">
                  <wp:posOffset>15240</wp:posOffset>
                </wp:positionV>
                <wp:extent cx="3876675" cy="332740"/>
                <wp:effectExtent l="0" t="0" r="0" b="0"/>
                <wp:wrapNone/>
                <wp:docPr id="167" name="角丸四角形 167"/>
                <wp:cNvGraphicFramePr/>
                <a:graphic xmlns:a="http://schemas.openxmlformats.org/drawingml/2006/main">
                  <a:graphicData uri="http://schemas.microsoft.com/office/word/2010/wordprocessingShape">
                    <wps:wsp>
                      <wps:cNvSpPr/>
                      <wps:spPr>
                        <a:xfrm>
                          <a:off x="0" y="0"/>
                          <a:ext cx="3876675" cy="332740"/>
                        </a:xfrm>
                        <a:prstGeom prst="round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5F0FC9" w:rsidRDefault="006A7214" w:rsidP="0018486B">
                            <w:pPr>
                              <w:jc w:val="left"/>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　【女性】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67" o:spid="_x0000_s1038" style="position:absolute;left:0;text-align:left;margin-left:100.3pt;margin-top:1.2pt;width:305.25pt;height:26.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" filled="f" stroked="f" strokeweight=".25pt">
                <v:textbox>
                  <w:txbxContent>
                    <w:p w:rsidR="006A7214" w:rsidRPr="005F0FC9" w:rsidRDefault="006A7214" w:rsidP="0018486B">
                      <w:pPr>
                        <w:jc w:val="left"/>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　【女性】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v:textbox>
              </v:roundrect>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3291C05E" wp14:editId="1C8DA354">
                <wp:simplePos x="0" y="0"/>
                <wp:positionH relativeFrom="column">
                  <wp:posOffset>2592705</wp:posOffset>
                </wp:positionH>
                <wp:positionV relativeFrom="paragraph">
                  <wp:posOffset>142875</wp:posOffset>
                </wp:positionV>
                <wp:extent cx="2933700" cy="558800"/>
                <wp:effectExtent l="0" t="190500" r="19050" b="12700"/>
                <wp:wrapNone/>
                <wp:docPr id="135" name="角丸四角形吹き出し 135"/>
                <wp:cNvGraphicFramePr/>
                <a:graphic xmlns:a="http://schemas.openxmlformats.org/drawingml/2006/main">
                  <a:graphicData uri="http://schemas.microsoft.com/office/word/2010/wordprocessingShape">
                    <wps:wsp>
                      <wps:cNvSpPr/>
                      <wps:spPr>
                        <a:xfrm flipH="1">
                          <a:off x="0" y="0"/>
                          <a:ext cx="2933700" cy="558800"/>
                        </a:xfrm>
                        <a:prstGeom prst="wedgeRoundRectCallout">
                          <a:avLst>
                            <a:gd name="adj1" fmla="val 12770"/>
                            <a:gd name="adj2" fmla="val -8435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Default="006A7214" w:rsidP="0018486B">
                            <w:pPr>
                              <w:rPr>
                                <w:rFonts w:ascii="ＭＳ Ｐゴシック" w:eastAsia="ＭＳ Ｐゴシック" w:hAnsi="ＭＳ Ｐゴシック"/>
                                <w:szCs w:val="21"/>
                              </w:rPr>
                            </w:pPr>
                            <w:r>
                              <w:rPr>
                                <w:rFonts w:ascii="ＭＳ Ｐゴシック" w:eastAsia="ＭＳ Ｐゴシック" w:hAnsi="ＭＳ Ｐゴシック" w:hint="eastAsia"/>
                                <w:szCs w:val="21"/>
                              </w:rPr>
                              <w:t>休日になると男性も「2～3時間くらいまで」は</w:t>
                            </w:r>
                          </w:p>
                          <w:p w:rsidR="006A7214" w:rsidRPr="0072173C" w:rsidRDefault="006A7214" w:rsidP="0018486B">
                            <w:pPr>
                              <w:rPr>
                                <w:rFonts w:ascii="ＭＳ Ｐゴシック" w:eastAsia="ＭＳ Ｐゴシック" w:hAnsi="ＭＳ Ｐゴシック"/>
                                <w:szCs w:val="21"/>
                              </w:rPr>
                            </w:pPr>
                            <w:r>
                              <w:rPr>
                                <w:rFonts w:ascii="ＭＳ Ｐゴシック" w:eastAsia="ＭＳ Ｐゴシック" w:hAnsi="ＭＳ Ｐゴシック" w:hint="eastAsia"/>
                                <w:szCs w:val="21"/>
                              </w:rPr>
                              <w:t>家事・育児等に参加する人が多くなっています。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5" o:spid="_x0000_s1039" type="#_x0000_t62" style="position:absolute;left:0;text-align:left;margin-left:204.15pt;margin-top:11.25pt;width:231pt;height:44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" adj="13558,-7422" fillcolor="#0c0" strokecolor="black [3200]" strokeweight=".25pt">
                <v:textbox>
                  <w:txbxContent>
                    <w:p w:rsidR="006A7214" w:rsidRDefault="006A7214" w:rsidP="0018486B">
                      <w:pPr>
                        <w:rPr>
                          <w:rFonts w:ascii="ＭＳ Ｐゴシック" w:eastAsia="ＭＳ Ｐゴシック" w:hAnsi="ＭＳ Ｐゴシック"/>
                          <w:szCs w:val="21"/>
                        </w:rPr>
                      </w:pPr>
                      <w:r>
                        <w:rPr>
                          <w:rFonts w:ascii="ＭＳ Ｐゴシック" w:eastAsia="ＭＳ Ｐゴシック" w:hAnsi="ＭＳ Ｐゴシック" w:hint="eastAsia"/>
                          <w:szCs w:val="21"/>
                        </w:rPr>
                        <w:t>休日になると男性も「2～3時間くらいまで」は</w:t>
                      </w:r>
                    </w:p>
                    <w:p w:rsidR="006A7214" w:rsidRPr="0072173C" w:rsidRDefault="006A7214" w:rsidP="0018486B">
                      <w:pPr>
                        <w:rPr>
                          <w:rFonts w:ascii="ＭＳ Ｐゴシック" w:eastAsia="ＭＳ Ｐゴシック" w:hAnsi="ＭＳ Ｐゴシック"/>
                          <w:szCs w:val="21"/>
                        </w:rPr>
                      </w:pPr>
                      <w:r>
                        <w:rPr>
                          <w:rFonts w:ascii="ＭＳ Ｐゴシック" w:eastAsia="ＭＳ Ｐゴシック" w:hAnsi="ＭＳ Ｐゴシック" w:hint="eastAsia"/>
                          <w:szCs w:val="21"/>
                        </w:rPr>
                        <w:t>家事・育児等に参加する人が多くなっています。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2336" behindDoc="0" locked="0" layoutInCell="1" allowOverlap="1" wp14:anchorId="00BF8471" wp14:editId="4E489BFF">
                <wp:simplePos x="0" y="0"/>
                <wp:positionH relativeFrom="column">
                  <wp:posOffset>-2540</wp:posOffset>
                </wp:positionH>
                <wp:positionV relativeFrom="paragraph">
                  <wp:posOffset>429260</wp:posOffset>
                </wp:positionV>
                <wp:extent cx="6184900" cy="673735"/>
                <wp:effectExtent l="0" t="0" r="25400" b="12065"/>
                <wp:wrapNone/>
                <wp:docPr id="19" name="角丸四角形 19"/>
                <wp:cNvGraphicFramePr/>
                <a:graphic xmlns:a="http://schemas.openxmlformats.org/drawingml/2006/main">
                  <a:graphicData uri="http://schemas.microsoft.com/office/word/2010/wordprocessingShape">
                    <wps:wsp>
                      <wps:cNvSpPr/>
                      <wps:spPr>
                        <a:xfrm>
                          <a:off x="0" y="0"/>
                          <a:ext cx="6184900" cy="67373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AF6C8D" w:rsidRDefault="006A7214" w:rsidP="0018486B">
                            <w:pPr>
                              <w:jc w:val="left"/>
                              <w:rPr>
                                <w:color w:val="000000" w:themeColor="text1"/>
                                <w:sz w:val="22"/>
                              </w:rPr>
                            </w:pPr>
                            <w:r w:rsidRPr="00AF6C8D">
                              <w:rPr>
                                <w:rFonts w:hint="eastAsia"/>
                                <w:color w:val="000000" w:themeColor="text1"/>
                                <w:sz w:val="22"/>
                              </w:rPr>
                              <w:t xml:space="preserve">　結婚や出産に対しては、従来の価値観にとらわれず、個人の</w:t>
                            </w:r>
                            <w:r>
                              <w:rPr>
                                <w:rFonts w:hint="eastAsia"/>
                                <w:color w:val="000000" w:themeColor="text1"/>
                                <w:sz w:val="22"/>
                              </w:rPr>
                              <w:t>意向を尊重するといった</w:t>
                            </w:r>
                            <w:r w:rsidRPr="00AF6C8D">
                              <w:rPr>
                                <w:rFonts w:hint="eastAsia"/>
                                <w:color w:val="000000" w:themeColor="text1"/>
                                <w:sz w:val="22"/>
                              </w:rPr>
                              <w:t>考えが多くなっています。この傾向は、女性も男性もかわりません。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9" o:spid="_x0000_s1040" style="position:absolute;left:0;text-align:left;margin-left:-.2pt;margin-top:33.8pt;width:487pt;height:53.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" fillcolor="lime" strokecolor="black [3213]" strokeweight=".25pt">
                <v:textbox>
                  <w:txbxContent>
                    <w:p w:rsidR="006A7214" w:rsidRPr="00AF6C8D" w:rsidRDefault="006A7214" w:rsidP="0018486B">
                      <w:pPr>
                        <w:jc w:val="left"/>
                        <w:rPr>
                          <w:color w:val="000000" w:themeColor="text1"/>
                          <w:sz w:val="22"/>
                        </w:rPr>
                      </w:pPr>
                      <w:r w:rsidRPr="00AF6C8D">
                        <w:rPr>
                          <w:rFonts w:hint="eastAsia"/>
                          <w:color w:val="000000" w:themeColor="text1"/>
                          <w:sz w:val="22"/>
                        </w:rPr>
                        <w:t xml:space="preserve">　結婚や出産に対しては、従来の価値観にとらわれず、個人の</w:t>
                      </w:r>
                      <w:r>
                        <w:rPr>
                          <w:rFonts w:hint="eastAsia"/>
                          <w:color w:val="000000" w:themeColor="text1"/>
                          <w:sz w:val="22"/>
                        </w:rPr>
                        <w:t>意向を尊重するといった</w:t>
                      </w:r>
                      <w:r w:rsidRPr="00AF6C8D">
                        <w:rPr>
                          <w:rFonts w:hint="eastAsia"/>
                          <w:color w:val="000000" w:themeColor="text1"/>
                          <w:sz w:val="22"/>
                        </w:rPr>
                        <w:t>考えが多くなっています。この傾向は、女性も男性もかわりません。</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結婚・出産についての考え方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BB3904" w:rsidRDefault="000E20E7" w:rsidP="0018486B">
      <w:pPr>
        <w:rPr>
          <w:rFonts w:asciiTheme="majorEastAsia" w:eastAsiaTheme="majorEastAsia" w:hAnsiTheme="majorEastAsia"/>
        </w:rPr>
      </w:pPr>
      <w:r w:rsidRPr="000E20E7">
        <w:rPr>
          <w:noProof/>
        </w:rPr>
        <w:drawing>
          <wp:anchor distT="0" distB="0" distL="114300" distR="114300" simplePos="0" relativeHeight="251929600" behindDoc="0" locked="0" layoutInCell="1" allowOverlap="1">
            <wp:simplePos x="0" y="0"/>
            <wp:positionH relativeFrom="column">
              <wp:posOffset>-521970</wp:posOffset>
            </wp:positionH>
            <wp:positionV relativeFrom="paragraph">
              <wp:posOffset>59055</wp:posOffset>
            </wp:positionV>
            <wp:extent cx="6827400" cy="2625120"/>
            <wp:effectExtent l="0" t="0" r="0" b="381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827400" cy="2625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3360" behindDoc="0" locked="0" layoutInCell="1" allowOverlap="1" wp14:anchorId="6AF14F40" wp14:editId="467A371F">
                <wp:simplePos x="0" y="0"/>
                <wp:positionH relativeFrom="column">
                  <wp:posOffset>-1905</wp:posOffset>
                </wp:positionH>
                <wp:positionV relativeFrom="paragraph">
                  <wp:posOffset>401955</wp:posOffset>
                </wp:positionV>
                <wp:extent cx="6184900" cy="814906"/>
                <wp:effectExtent l="0" t="0" r="25400" b="23495"/>
                <wp:wrapNone/>
                <wp:docPr id="26" name="角丸四角形 26"/>
                <wp:cNvGraphicFramePr/>
                <a:graphic xmlns:a="http://schemas.openxmlformats.org/drawingml/2006/main">
                  <a:graphicData uri="http://schemas.microsoft.com/office/word/2010/wordprocessingShape">
                    <wps:wsp>
                      <wps:cNvSpPr/>
                      <wps:spPr>
                        <a:xfrm>
                          <a:off x="0" y="0"/>
                          <a:ext cx="6184900" cy="814906"/>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CA6197" w:rsidRDefault="006A7214" w:rsidP="0018486B">
                            <w:pPr>
                              <w:jc w:val="left"/>
                              <w:rPr>
                                <w:color w:val="000000" w:themeColor="text1"/>
                                <w:sz w:val="22"/>
                              </w:rPr>
                            </w:pPr>
                            <w:r w:rsidRPr="00CA6197">
                              <w:rPr>
                                <w:rFonts w:hint="eastAsia"/>
                                <w:color w:val="000000" w:themeColor="text1"/>
                                <w:sz w:val="22"/>
                              </w:rPr>
                              <w:t xml:space="preserve">　</w:t>
                            </w:r>
                            <w:r>
                              <w:rPr>
                                <w:rFonts w:hint="eastAsia"/>
                                <w:color w:val="000000" w:themeColor="text1"/>
                                <w:sz w:val="22"/>
                              </w:rPr>
                              <w:t>子育てについて、女の子も男の子も家事や経済的な自立という考えと同時に、「女らしさ、男らしさ」も肯定されています。また、子育てへの父親の参加や地域社会の支援が大切だという考えが圧倒的に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6" o:spid="_x0000_s1041" style="position:absolute;left:0;text-align:left;margin-left:-.15pt;margin-top:31.65pt;width:487pt;height:64.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" fillcolor="lime" strokecolor="black [3213]" strokeweight=".25pt">
                <v:textbox>
                  <w:txbxContent>
                    <w:p w:rsidR="006A7214" w:rsidRPr="00CA6197" w:rsidRDefault="006A7214" w:rsidP="0018486B">
                      <w:pPr>
                        <w:jc w:val="left"/>
                        <w:rPr>
                          <w:color w:val="000000" w:themeColor="text1"/>
                          <w:sz w:val="22"/>
                        </w:rPr>
                      </w:pPr>
                      <w:r w:rsidRPr="00CA6197">
                        <w:rPr>
                          <w:rFonts w:hint="eastAsia"/>
                          <w:color w:val="000000" w:themeColor="text1"/>
                          <w:sz w:val="22"/>
                        </w:rPr>
                        <w:t xml:space="preserve">　</w:t>
                      </w:r>
                      <w:r>
                        <w:rPr>
                          <w:rFonts w:hint="eastAsia"/>
                          <w:color w:val="000000" w:themeColor="text1"/>
                          <w:sz w:val="22"/>
                        </w:rPr>
                        <w:t>子育てについて、女の子も男の子も家事や経済的な自立という考えと同時に、「女らしさ、男らしさ」も肯定されています。また、子育てへの父親の参加や地域社会の支援が大切だという考えが圧倒的に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子育てについての考え方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7D3D59"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38112" behindDoc="0" locked="0" layoutInCell="1" allowOverlap="1" wp14:anchorId="60045A3E" wp14:editId="2206EEB7">
                <wp:simplePos x="0" y="0"/>
                <wp:positionH relativeFrom="column">
                  <wp:posOffset>135255</wp:posOffset>
                </wp:positionH>
                <wp:positionV relativeFrom="paragraph">
                  <wp:posOffset>223520</wp:posOffset>
                </wp:positionV>
                <wp:extent cx="1592580" cy="558800"/>
                <wp:effectExtent l="0" t="0" r="293370" b="12700"/>
                <wp:wrapNone/>
                <wp:docPr id="136" name="角丸四角形吹き出し 136"/>
                <wp:cNvGraphicFramePr/>
                <a:graphic xmlns:a="http://schemas.openxmlformats.org/drawingml/2006/main">
                  <a:graphicData uri="http://schemas.microsoft.com/office/word/2010/wordprocessingShape">
                    <wps:wsp>
                      <wps:cNvSpPr/>
                      <wps:spPr>
                        <a:xfrm flipH="1">
                          <a:off x="0" y="0"/>
                          <a:ext cx="1592580" cy="558800"/>
                        </a:xfrm>
                        <a:prstGeom prst="wedgeRoundRectCallout">
                          <a:avLst>
                            <a:gd name="adj1" fmla="val -66486"/>
                            <a:gd name="adj2" fmla="val -11064"/>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「らしさ」に</w:t>
                            </w:r>
                            <w:r w:rsidR="00C44ABE">
                              <w:rPr>
                                <w:rFonts w:ascii="ＭＳ Ｐゴシック" w:eastAsia="ＭＳ Ｐゴシック" w:hAnsi="ＭＳ Ｐゴシック" w:hint="eastAsia"/>
                                <w:sz w:val="20"/>
                                <w:szCs w:val="21"/>
                              </w:rPr>
                              <w:t>対</w:t>
                            </w:r>
                            <w:r w:rsidRPr="002C6838">
                              <w:rPr>
                                <w:rFonts w:ascii="ＭＳ Ｐゴシック" w:eastAsia="ＭＳ Ｐゴシック" w:hAnsi="ＭＳ Ｐゴシック" w:hint="eastAsia"/>
                                <w:sz w:val="20"/>
                                <w:szCs w:val="21"/>
                              </w:rPr>
                              <w:t>しては</w:t>
                            </w:r>
                          </w:p>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男性の方が肯定的です。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6" o:spid="_x0000_s1042" type="#_x0000_t62" style="position:absolute;left:0;text-align:left;margin-left:10.65pt;margin-top:17.6pt;width:125.4pt;height:44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" adj="-3561,8410" fillcolor="#0c0" strokecolor="black [3200]" strokeweight=".25pt">
                <v:textbox>
                  <w:txbxContent>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「らしさ」に</w:t>
                      </w:r>
                      <w:r w:rsidR="00C44ABE">
                        <w:rPr>
                          <w:rFonts w:ascii="ＭＳ Ｐゴシック" w:eastAsia="ＭＳ Ｐゴシック" w:hAnsi="ＭＳ Ｐゴシック" w:hint="eastAsia"/>
                          <w:sz w:val="20"/>
                          <w:szCs w:val="21"/>
                        </w:rPr>
                        <w:t>対</w:t>
                      </w:r>
                      <w:r w:rsidRPr="002C6838">
                        <w:rPr>
                          <w:rFonts w:ascii="ＭＳ Ｐゴシック" w:eastAsia="ＭＳ Ｐゴシック" w:hAnsi="ＭＳ Ｐゴシック" w:hint="eastAsia"/>
                          <w:sz w:val="20"/>
                          <w:szCs w:val="21"/>
                        </w:rPr>
                        <w:t>しては</w:t>
                      </w:r>
                    </w:p>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男性の方が肯定的です。</w:t>
                      </w:r>
                    </w:p>
                  </w:txbxContent>
                </v:textbox>
              </v:shape>
            </w:pict>
          </mc:Fallback>
        </mc:AlternateContent>
      </w:r>
    </w:p>
    <w:p w:rsidR="0018486B" w:rsidRDefault="00666050" w:rsidP="0018486B">
      <w:pPr>
        <w:rPr>
          <w:rFonts w:asciiTheme="majorEastAsia" w:eastAsiaTheme="majorEastAsia" w:hAnsiTheme="majorEastAsia"/>
        </w:rPr>
      </w:pPr>
      <w:r w:rsidRPr="00666050">
        <w:rPr>
          <w:noProof/>
        </w:rPr>
        <w:drawing>
          <wp:anchor distT="0" distB="0" distL="114300" distR="114300" simplePos="0" relativeHeight="251934720" behindDoc="0" locked="0" layoutInCell="1" allowOverlap="1" wp14:anchorId="3C215A3F" wp14:editId="668FE978">
            <wp:simplePos x="0" y="0"/>
            <wp:positionH relativeFrom="column">
              <wp:posOffset>512445</wp:posOffset>
            </wp:positionH>
            <wp:positionV relativeFrom="paragraph">
              <wp:posOffset>9525</wp:posOffset>
            </wp:positionV>
            <wp:extent cx="5760000" cy="281988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00" cy="281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7D3D59"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39136" behindDoc="0" locked="0" layoutInCell="1" allowOverlap="1" wp14:anchorId="09A97BE8" wp14:editId="460328A1">
                <wp:simplePos x="0" y="0"/>
                <wp:positionH relativeFrom="column">
                  <wp:posOffset>-113030</wp:posOffset>
                </wp:positionH>
                <wp:positionV relativeFrom="paragraph">
                  <wp:posOffset>85090</wp:posOffset>
                </wp:positionV>
                <wp:extent cx="1895475" cy="842645"/>
                <wp:effectExtent l="0" t="0" r="257175" b="14605"/>
                <wp:wrapNone/>
                <wp:docPr id="137" name="角丸四角形吹き出し 137"/>
                <wp:cNvGraphicFramePr/>
                <a:graphic xmlns:a="http://schemas.openxmlformats.org/drawingml/2006/main">
                  <a:graphicData uri="http://schemas.microsoft.com/office/word/2010/wordprocessingShape">
                    <wps:wsp>
                      <wps:cNvSpPr/>
                      <wps:spPr>
                        <a:xfrm flipH="1">
                          <a:off x="0" y="0"/>
                          <a:ext cx="1895475" cy="842645"/>
                        </a:xfrm>
                        <a:prstGeom prst="wedgeRoundRectCallout">
                          <a:avLst>
                            <a:gd name="adj1" fmla="val -61166"/>
                            <a:gd name="adj2" fmla="val -23068"/>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父親の参加や地域の支援が必要だという点については、ほとんどの人が賛成しています。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37" o:spid="_x0000_s1043" type="#_x0000_t62" style="position:absolute;left:0;text-align:left;margin-left:-8.9pt;margin-top:6.7pt;width:149.25pt;height:66.35pt;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" adj="-2412,5817" fillcolor="#0c0" strokecolor="black [3200]" strokeweight=".25pt">
                <v:textbox>
                  <w:txbxContent>
                    <w:p w:rsidR="006A7214" w:rsidRPr="002C6838" w:rsidRDefault="006A7214" w:rsidP="0018486B">
                      <w:pPr>
                        <w:jc w:val="left"/>
                        <w:rPr>
                          <w:rFonts w:ascii="ＭＳ Ｐゴシック" w:eastAsia="ＭＳ Ｐゴシック" w:hAnsi="ＭＳ Ｐゴシック"/>
                          <w:sz w:val="20"/>
                          <w:szCs w:val="21"/>
                        </w:rPr>
                      </w:pPr>
                      <w:r w:rsidRPr="002C6838">
                        <w:rPr>
                          <w:rFonts w:ascii="ＭＳ Ｐゴシック" w:eastAsia="ＭＳ Ｐゴシック" w:hAnsi="ＭＳ Ｐゴシック" w:hint="eastAsia"/>
                          <w:sz w:val="20"/>
                          <w:szCs w:val="21"/>
                        </w:rPr>
                        <w:t>父親の参加や地域の支援が必要だという点については、ほとんどの人が賛成しています。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 w:rsidR="0018486B" w:rsidRDefault="0018486B" w:rsidP="0018486B"/>
    <w:p w:rsidR="0018486B" w:rsidRDefault="0018486B" w:rsidP="0018486B"/>
    <w:p w:rsidR="0018486B" w:rsidRPr="00BB390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0"/>
        </w:rPr>
        <mc:AlternateContent>
          <mc:Choice Requires="wps">
            <w:drawing>
              <wp:anchor distT="0" distB="0" distL="114300" distR="114300" simplePos="0" relativeHeight="251664384" behindDoc="0" locked="0" layoutInCell="1" allowOverlap="1" wp14:anchorId="023A8EEB" wp14:editId="1B898C77">
                <wp:simplePos x="0" y="0"/>
                <wp:positionH relativeFrom="column">
                  <wp:posOffset>1905</wp:posOffset>
                </wp:positionH>
                <wp:positionV relativeFrom="paragraph">
                  <wp:posOffset>409576</wp:posOffset>
                </wp:positionV>
                <wp:extent cx="6184900" cy="628650"/>
                <wp:effectExtent l="0" t="0" r="25400" b="19050"/>
                <wp:wrapNone/>
                <wp:docPr id="28" name="角丸四角形 28"/>
                <wp:cNvGraphicFramePr/>
                <a:graphic xmlns:a="http://schemas.openxmlformats.org/drawingml/2006/main">
                  <a:graphicData uri="http://schemas.microsoft.com/office/word/2010/wordprocessingShape">
                    <wps:wsp>
                      <wps:cNvSpPr/>
                      <wps:spPr>
                        <a:xfrm>
                          <a:off x="0" y="0"/>
                          <a:ext cx="6184900" cy="62865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CA6197" w:rsidRDefault="006A7214" w:rsidP="0018486B">
                            <w:pPr>
                              <w:jc w:val="left"/>
                              <w:rPr>
                                <w:color w:val="000000" w:themeColor="text1"/>
                                <w:sz w:val="22"/>
                              </w:rPr>
                            </w:pPr>
                            <w:r>
                              <w:rPr>
                                <w:rFonts w:hint="eastAsia"/>
                                <w:color w:val="000000" w:themeColor="text1"/>
                                <w:sz w:val="22"/>
                              </w:rPr>
                              <w:t xml:space="preserve">　家庭や家族とのかかわりについては、女性の方が離婚の容認や家族のために自分を犠牲にすることを否定する意識がより強くなっています。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8" o:spid="_x0000_s1044" style="position:absolute;left:0;text-align:left;margin-left:.15pt;margin-top:32.25pt;width:487pt;height:4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" fillcolor="lime" strokecolor="black [3213]" strokeweight=".25pt">
                <v:textbox>
                  <w:txbxContent>
                    <w:p w:rsidR="006A7214" w:rsidRPr="00CA6197" w:rsidRDefault="006A7214" w:rsidP="0018486B">
                      <w:pPr>
                        <w:jc w:val="left"/>
                        <w:rPr>
                          <w:color w:val="000000" w:themeColor="text1"/>
                          <w:sz w:val="22"/>
                        </w:rPr>
                      </w:pPr>
                      <w:r>
                        <w:rPr>
                          <w:rFonts w:hint="eastAsia"/>
                          <w:color w:val="000000" w:themeColor="text1"/>
                          <w:sz w:val="22"/>
                        </w:rPr>
                        <w:t xml:space="preserve">　家庭や家族とのかかわりについては、女性の方が離婚の容認や家族のために自分を犠牲にすることを否定する意識がより強くなっています。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家庭や家族とのかかわり方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FE268A" w:rsidRDefault="000E20E7" w:rsidP="0018486B">
      <w:r w:rsidRPr="000E20E7">
        <w:rPr>
          <w:noProof/>
        </w:rPr>
        <w:drawing>
          <wp:anchor distT="0" distB="0" distL="114300" distR="114300" simplePos="0" relativeHeight="251931648" behindDoc="0" locked="0" layoutInCell="1" allowOverlap="1">
            <wp:simplePos x="0" y="0"/>
            <wp:positionH relativeFrom="column">
              <wp:posOffset>13335</wp:posOffset>
            </wp:positionH>
            <wp:positionV relativeFrom="paragraph">
              <wp:posOffset>28575</wp:posOffset>
            </wp:positionV>
            <wp:extent cx="6345000" cy="2801880"/>
            <wp:effectExtent l="0" t="0" r="0" b="0"/>
            <wp:wrapNone/>
            <wp:docPr id="224" name="図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45000" cy="280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6760F0" w:rsidP="0018486B">
      <w:pPr>
        <w:rPr>
          <w:rFonts w:asciiTheme="majorEastAsia" w:eastAsiaTheme="majorEastAsia" w:hAnsiTheme="majorEastAsia"/>
        </w:rPr>
      </w:pPr>
      <w:r w:rsidRPr="002C6838">
        <w:rPr>
          <w:rFonts w:asciiTheme="majorEastAsia" w:eastAsiaTheme="majorEastAsia" w:hAnsiTheme="majorEastAsia"/>
          <w:noProof/>
        </w:rPr>
        <mc:AlternateContent>
          <mc:Choice Requires="wps">
            <w:drawing>
              <wp:anchor distT="0" distB="0" distL="114300" distR="114300" simplePos="0" relativeHeight="251740160" behindDoc="0" locked="0" layoutInCell="1" allowOverlap="1" wp14:anchorId="2E084F91" wp14:editId="0FE1317D">
                <wp:simplePos x="0" y="0"/>
                <wp:positionH relativeFrom="column">
                  <wp:posOffset>26035</wp:posOffset>
                </wp:positionH>
                <wp:positionV relativeFrom="paragraph">
                  <wp:posOffset>0</wp:posOffset>
                </wp:positionV>
                <wp:extent cx="1852930" cy="805180"/>
                <wp:effectExtent l="0" t="0" r="166370" b="13970"/>
                <wp:wrapNone/>
                <wp:docPr id="142" name="角丸四角形吹き出し 142"/>
                <wp:cNvGraphicFramePr/>
                <a:graphic xmlns:a="http://schemas.openxmlformats.org/drawingml/2006/main">
                  <a:graphicData uri="http://schemas.microsoft.com/office/word/2010/wordprocessingShape">
                    <wps:wsp>
                      <wps:cNvSpPr/>
                      <wps:spPr>
                        <a:xfrm flipH="1">
                          <a:off x="0" y="0"/>
                          <a:ext cx="1852930" cy="805180"/>
                        </a:xfrm>
                        <a:prstGeom prst="wedgeRoundRectCallout">
                          <a:avLst>
                            <a:gd name="adj1" fmla="val -57568"/>
                            <a:gd name="adj2" fmla="val -32532"/>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18486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経済的に不安がなければ離婚してもかまわない、という考える人が多くなっています。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2" o:spid="_x0000_s1045" type="#_x0000_t62" style="position:absolute;left:0;text-align:left;margin-left:2.05pt;margin-top:0;width:145.9pt;height:63.4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" adj="-1635,3773" fillcolor="#0c0" strokecolor="black [3200]" strokeweight=".25pt">
                <v:textbox>
                  <w:txbxContent>
                    <w:p w:rsidR="006A7214" w:rsidRPr="002C6838" w:rsidRDefault="006A7214" w:rsidP="0018486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経済的に不安がなければ離婚してもかまわない、という考える人が多くなっています。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6760F0" w:rsidP="0018486B">
      <w:pPr>
        <w:rPr>
          <w:rFonts w:asciiTheme="majorEastAsia" w:eastAsiaTheme="majorEastAsia" w:hAnsiTheme="majorEastAsia"/>
        </w:rPr>
      </w:pPr>
      <w:r w:rsidRPr="002C6838">
        <w:rPr>
          <w:rFonts w:asciiTheme="majorEastAsia" w:eastAsiaTheme="majorEastAsia" w:hAnsiTheme="majorEastAsia"/>
          <w:noProof/>
        </w:rPr>
        <mc:AlternateContent>
          <mc:Choice Requires="wps">
            <w:drawing>
              <wp:anchor distT="0" distB="0" distL="114300" distR="114300" simplePos="0" relativeHeight="251741184" behindDoc="0" locked="0" layoutInCell="1" allowOverlap="1" wp14:anchorId="4D344AA5" wp14:editId="6A208BA8">
                <wp:simplePos x="0" y="0"/>
                <wp:positionH relativeFrom="column">
                  <wp:posOffset>309245</wp:posOffset>
                </wp:positionH>
                <wp:positionV relativeFrom="paragraph">
                  <wp:posOffset>143510</wp:posOffset>
                </wp:positionV>
                <wp:extent cx="1471930" cy="560070"/>
                <wp:effectExtent l="0" t="209550" r="718820" b="11430"/>
                <wp:wrapNone/>
                <wp:docPr id="143" name="角丸四角形吹き出し 143"/>
                <wp:cNvGraphicFramePr/>
                <a:graphic xmlns:a="http://schemas.openxmlformats.org/drawingml/2006/main">
                  <a:graphicData uri="http://schemas.microsoft.com/office/word/2010/wordprocessingShape">
                    <wps:wsp>
                      <wps:cNvSpPr/>
                      <wps:spPr>
                        <a:xfrm flipH="1">
                          <a:off x="0" y="0"/>
                          <a:ext cx="1471930" cy="560070"/>
                        </a:xfrm>
                        <a:prstGeom prst="wedgeRoundRectCallout">
                          <a:avLst>
                            <a:gd name="adj1" fmla="val -98051"/>
                            <a:gd name="adj2" fmla="val -8515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2C6838" w:rsidRDefault="006A7214" w:rsidP="0018486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各項目で女性の方が肯定的です。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3" o:spid="_x0000_s1046" type="#_x0000_t62" style="position:absolute;left:0;text-align:left;margin-left:24.35pt;margin-top:11.3pt;width:115.9pt;height:44.1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" adj="-10379,-7594" fillcolor="#0c0" strokecolor="black [3200]" strokeweight=".25pt">
                <v:textbox>
                  <w:txbxContent>
                    <w:p w:rsidR="006A7214" w:rsidRPr="002C6838" w:rsidRDefault="006A7214" w:rsidP="0018486B">
                      <w:pPr>
                        <w:jc w:val="left"/>
                        <w:rPr>
                          <w:rFonts w:ascii="ＭＳ Ｐゴシック" w:eastAsia="ＭＳ Ｐゴシック" w:hAnsi="ＭＳ Ｐゴシック"/>
                          <w:sz w:val="20"/>
                          <w:szCs w:val="20"/>
                        </w:rPr>
                      </w:pPr>
                      <w:r w:rsidRPr="002C6838">
                        <w:rPr>
                          <w:rFonts w:ascii="ＭＳ Ｐゴシック" w:eastAsia="ＭＳ Ｐゴシック" w:hAnsi="ＭＳ Ｐゴシック" w:hint="eastAsia"/>
                          <w:sz w:val="20"/>
                          <w:szCs w:val="20"/>
                        </w:rPr>
                        <w:t>各項目で女性の方が肯定的です。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３　労働と職場</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5408" behindDoc="0" locked="0" layoutInCell="1" allowOverlap="1" wp14:anchorId="7D9AA590" wp14:editId="30CE76FB">
                <wp:simplePos x="0" y="0"/>
                <wp:positionH relativeFrom="column">
                  <wp:posOffset>5715</wp:posOffset>
                </wp:positionH>
                <wp:positionV relativeFrom="paragraph">
                  <wp:posOffset>405130</wp:posOffset>
                </wp:positionV>
                <wp:extent cx="6184900" cy="588422"/>
                <wp:effectExtent l="0" t="0" r="25400" b="21590"/>
                <wp:wrapNone/>
                <wp:docPr id="42" name="角丸四角形 42"/>
                <wp:cNvGraphicFramePr/>
                <a:graphic xmlns:a="http://schemas.openxmlformats.org/drawingml/2006/main">
                  <a:graphicData uri="http://schemas.microsoft.com/office/word/2010/wordprocessingShape">
                    <wps:wsp>
                      <wps:cNvSpPr/>
                      <wps:spPr>
                        <a:xfrm>
                          <a:off x="0" y="0"/>
                          <a:ext cx="6184900" cy="588422"/>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rFonts w:asciiTheme="minorEastAsia" w:hAnsiTheme="minorEastAsia"/>
                                <w:color w:val="000000" w:themeColor="text1"/>
                                <w:sz w:val="22"/>
                              </w:rPr>
                            </w:pPr>
                            <w:r w:rsidRPr="0035101C">
                              <w:rPr>
                                <w:rFonts w:asciiTheme="minorEastAsia" w:hAnsiTheme="minorEastAsia" w:hint="eastAsia"/>
                                <w:color w:val="000000" w:themeColor="text1"/>
                                <w:sz w:val="22"/>
                              </w:rPr>
                              <w:t xml:space="preserve">　女性の就</w:t>
                            </w:r>
                            <w:r>
                              <w:rPr>
                                <w:rFonts w:asciiTheme="minorEastAsia" w:hAnsiTheme="minorEastAsia" w:hint="eastAsia"/>
                                <w:color w:val="000000" w:themeColor="text1"/>
                                <w:sz w:val="22"/>
                              </w:rPr>
                              <w:t>労</w:t>
                            </w:r>
                            <w:r w:rsidRPr="0035101C">
                              <w:rPr>
                                <w:rFonts w:asciiTheme="minorEastAsia" w:hAnsiTheme="minorEastAsia" w:hint="eastAsia"/>
                                <w:color w:val="000000" w:themeColor="text1"/>
                                <w:sz w:val="22"/>
                              </w:rPr>
                              <w:t>率は全体で64.7％と６割</w:t>
                            </w:r>
                            <w:r>
                              <w:rPr>
                                <w:rFonts w:asciiTheme="minorEastAsia" w:hAnsiTheme="minorEastAsia" w:hint="eastAsia"/>
                                <w:color w:val="000000" w:themeColor="text1"/>
                                <w:sz w:val="22"/>
                              </w:rPr>
                              <w:t>半ば</w:t>
                            </w:r>
                            <w:r w:rsidRPr="0035101C">
                              <w:rPr>
                                <w:rFonts w:asciiTheme="minorEastAsia" w:hAnsiTheme="minorEastAsia" w:hint="eastAsia"/>
                                <w:color w:val="000000" w:themeColor="text1"/>
                                <w:sz w:val="22"/>
                              </w:rPr>
                              <w:t>の人が働いています。年代別にみると、20代後半から30代後半まで減少した後、</w:t>
                            </w:r>
                            <w:r>
                              <w:rPr>
                                <w:rFonts w:asciiTheme="minorEastAsia" w:hAnsiTheme="minorEastAsia" w:hint="eastAsia"/>
                                <w:color w:val="000000" w:themeColor="text1"/>
                                <w:sz w:val="22"/>
                              </w:rPr>
                              <w:t>4</w:t>
                            </w:r>
                            <w:r w:rsidRPr="0035101C">
                              <w:rPr>
                                <w:rFonts w:asciiTheme="minorEastAsia" w:hAnsiTheme="minorEastAsia" w:hint="eastAsia"/>
                                <w:color w:val="000000" w:themeColor="text1"/>
                                <w:sz w:val="22"/>
                              </w:rPr>
                              <w:t>0代後半で退職後の再就労による増加がみられます。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42" o:spid="_x0000_s1047" style="position:absolute;left:0;text-align:left;margin-left:.45pt;margin-top:31.9pt;width:487pt;height:46.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" fillcolor="lime" strokecolor="black [3213]" strokeweight=".25pt">
                <v:textbox>
                  <w:txbxContent>
                    <w:p w:rsidR="006A7214" w:rsidRPr="0035101C" w:rsidRDefault="006A7214" w:rsidP="0018486B">
                      <w:pPr>
                        <w:jc w:val="left"/>
                        <w:rPr>
                          <w:rFonts w:asciiTheme="minorEastAsia" w:hAnsiTheme="minorEastAsia"/>
                          <w:color w:val="000000" w:themeColor="text1"/>
                          <w:sz w:val="22"/>
                        </w:rPr>
                      </w:pPr>
                      <w:r w:rsidRPr="0035101C">
                        <w:rPr>
                          <w:rFonts w:asciiTheme="minorEastAsia" w:hAnsiTheme="minorEastAsia" w:hint="eastAsia"/>
                          <w:color w:val="000000" w:themeColor="text1"/>
                          <w:sz w:val="22"/>
                        </w:rPr>
                        <w:t xml:space="preserve">　女性の就</w:t>
                      </w:r>
                      <w:r>
                        <w:rPr>
                          <w:rFonts w:asciiTheme="minorEastAsia" w:hAnsiTheme="minorEastAsia" w:hint="eastAsia"/>
                          <w:color w:val="000000" w:themeColor="text1"/>
                          <w:sz w:val="22"/>
                        </w:rPr>
                        <w:t>労</w:t>
                      </w:r>
                      <w:r w:rsidRPr="0035101C">
                        <w:rPr>
                          <w:rFonts w:asciiTheme="minorEastAsia" w:hAnsiTheme="minorEastAsia" w:hint="eastAsia"/>
                          <w:color w:val="000000" w:themeColor="text1"/>
                          <w:sz w:val="22"/>
                        </w:rPr>
                        <w:t>率は全体で64.7％と６割</w:t>
                      </w:r>
                      <w:r>
                        <w:rPr>
                          <w:rFonts w:asciiTheme="minorEastAsia" w:hAnsiTheme="minorEastAsia" w:hint="eastAsia"/>
                          <w:color w:val="000000" w:themeColor="text1"/>
                          <w:sz w:val="22"/>
                        </w:rPr>
                        <w:t>半ば</w:t>
                      </w:r>
                      <w:r w:rsidRPr="0035101C">
                        <w:rPr>
                          <w:rFonts w:asciiTheme="minorEastAsia" w:hAnsiTheme="minorEastAsia" w:hint="eastAsia"/>
                          <w:color w:val="000000" w:themeColor="text1"/>
                          <w:sz w:val="22"/>
                        </w:rPr>
                        <w:t>の人が働いています。年代別にみると、20代後半から30代後半まで減少した後、</w:t>
                      </w:r>
                      <w:r>
                        <w:rPr>
                          <w:rFonts w:asciiTheme="minorEastAsia" w:hAnsiTheme="minorEastAsia" w:hint="eastAsia"/>
                          <w:color w:val="000000" w:themeColor="text1"/>
                          <w:sz w:val="22"/>
                        </w:rPr>
                        <w:t>4</w:t>
                      </w:r>
                      <w:r w:rsidRPr="0035101C">
                        <w:rPr>
                          <w:rFonts w:asciiTheme="minorEastAsia" w:hAnsiTheme="minorEastAsia" w:hint="eastAsia"/>
                          <w:color w:val="000000" w:themeColor="text1"/>
                          <w:sz w:val="22"/>
                        </w:rPr>
                        <w:t>0代後半で退職後の再就労による増加がみられます。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就労状況</w:t>
      </w:r>
    </w:p>
    <w:p w:rsidR="0018486B" w:rsidRPr="00BB390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67386A">
      <w:pPr>
        <w:spacing w:line="240" w:lineRule="exact"/>
        <w:rPr>
          <w:rFonts w:asciiTheme="majorEastAsia" w:eastAsiaTheme="majorEastAsia" w:hAnsiTheme="majorEastAsia"/>
        </w:rPr>
      </w:pPr>
    </w:p>
    <w:p w:rsidR="0018486B" w:rsidRDefault="0018486B" w:rsidP="0018486B">
      <w:pPr>
        <w:jc w:val="center"/>
        <w:rPr>
          <w:rFonts w:asciiTheme="majorEastAsia" w:eastAsiaTheme="majorEastAsia" w:hAnsiTheme="majorEastAsia"/>
        </w:rPr>
      </w:pPr>
      <w:r>
        <w:rPr>
          <w:rFonts w:asciiTheme="majorEastAsia" w:eastAsiaTheme="majorEastAsia" w:hAnsiTheme="majorEastAsia" w:hint="eastAsia"/>
        </w:rPr>
        <w:t>◇◇就労</w:t>
      </w:r>
      <w:r w:rsidR="00B11019">
        <w:rPr>
          <w:rFonts w:asciiTheme="majorEastAsia" w:eastAsiaTheme="majorEastAsia" w:hAnsiTheme="majorEastAsia" w:hint="eastAsia"/>
        </w:rPr>
        <w:t>率</w:t>
      </w:r>
      <w:r>
        <w:rPr>
          <w:rFonts w:asciiTheme="majorEastAsia" w:eastAsiaTheme="majorEastAsia" w:hAnsiTheme="majorEastAsia" w:hint="eastAsia"/>
        </w:rPr>
        <w:t>◇◇</w:t>
      </w:r>
    </w:p>
    <w:p w:rsidR="0018486B" w:rsidRDefault="00213D09" w:rsidP="0018486B">
      <w:pPr>
        <w:rPr>
          <w:rFonts w:asciiTheme="majorEastAsia" w:eastAsiaTheme="majorEastAsia" w:hAnsiTheme="majorEastAsia"/>
        </w:rPr>
      </w:pPr>
      <w:r w:rsidRPr="00213D09">
        <w:rPr>
          <w:noProof/>
        </w:rPr>
        <w:drawing>
          <wp:anchor distT="0" distB="0" distL="114300" distR="114300" simplePos="0" relativeHeight="251864064" behindDoc="0" locked="0" layoutInCell="1" allowOverlap="1" wp14:anchorId="7BB743C9" wp14:editId="40B07699">
            <wp:simplePos x="0" y="0"/>
            <wp:positionH relativeFrom="column">
              <wp:posOffset>461010</wp:posOffset>
            </wp:positionH>
            <wp:positionV relativeFrom="paragraph">
              <wp:posOffset>40005</wp:posOffset>
            </wp:positionV>
            <wp:extent cx="5338440" cy="67248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8440" cy="67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A37A93" w:rsidP="0018486B">
      <w:pPr>
        <w:rPr>
          <w:rFonts w:asciiTheme="majorEastAsia" w:eastAsiaTheme="majorEastAsia" w:hAnsiTheme="majorEastAsia"/>
        </w:rPr>
      </w:pPr>
      <w:r w:rsidRPr="00A37A93">
        <w:rPr>
          <w:noProof/>
        </w:rPr>
        <w:drawing>
          <wp:anchor distT="0" distB="0" distL="114300" distR="114300" simplePos="0" relativeHeight="251785216" behindDoc="1" locked="0" layoutInCell="1" allowOverlap="1" wp14:anchorId="4CC299BB" wp14:editId="60908614">
            <wp:simplePos x="0" y="0"/>
            <wp:positionH relativeFrom="column">
              <wp:posOffset>3810</wp:posOffset>
            </wp:positionH>
            <wp:positionV relativeFrom="paragraph">
              <wp:posOffset>114300</wp:posOffset>
            </wp:positionV>
            <wp:extent cx="5992920" cy="199980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92920" cy="199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67386A">
      <w:pPr>
        <w:spacing w:line="200" w:lineRule="exact"/>
        <w:rPr>
          <w:rFonts w:asciiTheme="majorEastAsia" w:eastAsiaTheme="majorEastAsia" w:hAnsiTheme="majorEastAsia"/>
        </w:rPr>
      </w:pPr>
    </w:p>
    <w:p w:rsidR="005A4830" w:rsidRDefault="005A4830" w:rsidP="0067386A">
      <w:pPr>
        <w:spacing w:line="200" w:lineRule="exact"/>
        <w:ind w:firstLineChars="900" w:firstLine="1890"/>
        <w:rPr>
          <w:rFonts w:asciiTheme="majorEastAsia" w:eastAsiaTheme="majorEastAsia" w:hAnsiTheme="majorEastAsia"/>
        </w:rPr>
      </w:pPr>
    </w:p>
    <w:p w:rsidR="0018486B" w:rsidRDefault="005A4830" w:rsidP="005A4830">
      <w:pPr>
        <w:ind w:firstLineChars="900" w:firstLine="1890"/>
        <w:rPr>
          <w:rFonts w:asciiTheme="majorEastAsia" w:eastAsiaTheme="majorEastAsia" w:hAnsiTheme="majorEastAsia"/>
        </w:rPr>
      </w:pPr>
      <w:bookmarkStart w:id="0" w:name="_GoBack"/>
      <w:r w:rsidRPr="007D3D59">
        <w:rPr>
          <w:noProof/>
        </w:rPr>
        <w:drawing>
          <wp:anchor distT="0" distB="0" distL="114300" distR="114300" simplePos="0" relativeHeight="251852800" behindDoc="0" locked="0" layoutInCell="1" allowOverlap="1" wp14:anchorId="2374A3BB" wp14:editId="4CB9F714">
            <wp:simplePos x="0" y="0"/>
            <wp:positionH relativeFrom="column">
              <wp:posOffset>1905</wp:posOffset>
            </wp:positionH>
            <wp:positionV relativeFrom="paragraph">
              <wp:posOffset>170180</wp:posOffset>
            </wp:positionV>
            <wp:extent cx="6686550" cy="1949450"/>
            <wp:effectExtent l="0" t="0" r="0" b="0"/>
            <wp:wrapNone/>
            <wp:docPr id="227" name="図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86550" cy="19494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8486B">
        <w:rPr>
          <w:rFonts w:asciiTheme="majorEastAsia" w:eastAsiaTheme="majorEastAsia" w:hAnsiTheme="majorEastAsia" w:hint="eastAsia"/>
        </w:rPr>
        <w:t>◇◇ライフステージからみた女性の就労状況（抜粋）◇◇</w:t>
      </w:r>
    </w:p>
    <w:p w:rsidR="0018486B" w:rsidRPr="00A37A93"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5A4830"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7152" behindDoc="0" locked="0" layoutInCell="1" allowOverlap="1" wp14:anchorId="1548924F" wp14:editId="1C21A496">
                <wp:simplePos x="0" y="0"/>
                <wp:positionH relativeFrom="column">
                  <wp:posOffset>478155</wp:posOffset>
                </wp:positionH>
                <wp:positionV relativeFrom="paragraph">
                  <wp:posOffset>171450</wp:posOffset>
                </wp:positionV>
                <wp:extent cx="5196840" cy="1057275"/>
                <wp:effectExtent l="0" t="19050" r="22860" b="28575"/>
                <wp:wrapNone/>
                <wp:docPr id="144" name="角丸四角形吹き出し 144"/>
                <wp:cNvGraphicFramePr/>
                <a:graphic xmlns:a="http://schemas.openxmlformats.org/drawingml/2006/main">
                  <a:graphicData uri="http://schemas.microsoft.com/office/word/2010/wordprocessingShape">
                    <wps:wsp>
                      <wps:cNvSpPr/>
                      <wps:spPr>
                        <a:xfrm flipH="1">
                          <a:off x="0" y="0"/>
                          <a:ext cx="5196840" cy="1057275"/>
                        </a:xfrm>
                        <a:prstGeom prst="wedgeRoundRectCallout">
                          <a:avLst>
                            <a:gd name="adj1" fmla="val 24173"/>
                            <a:gd name="adj2" fmla="val -5000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7043C8" w:rsidRDefault="006A7214" w:rsidP="0018486B">
                            <w:pPr>
                              <w:rPr>
                                <w:rFonts w:ascii="ＭＳ Ｐゴシック" w:eastAsia="ＭＳ Ｐゴシック" w:hAnsi="ＭＳ Ｐゴシック"/>
                                <w:sz w:val="18"/>
                              </w:rPr>
                            </w:pPr>
                            <w:r w:rsidRPr="007043C8">
                              <w:rPr>
                                <w:rFonts w:ascii="ＭＳ Ｐゴシック" w:eastAsia="ＭＳ Ｐゴシック" w:hAnsi="ＭＳ Ｐゴシック" w:hint="eastAsia"/>
                                <w:sz w:val="20"/>
                              </w:rPr>
                              <w:t>女性の就労をライフステージからみると、</w:t>
                            </w:r>
                            <w:r>
                              <w:rPr>
                                <w:rFonts w:ascii="ＭＳ Ｐゴシック" w:eastAsia="ＭＳ Ｐゴシック" w:hAnsi="ＭＳ Ｐゴシック" w:hint="eastAsia"/>
                                <w:sz w:val="20"/>
                              </w:rPr>
                              <w:t>独身期には「常勤」で勤める人が多いですが、</w:t>
                            </w:r>
                            <w:r w:rsidRPr="007043C8">
                              <w:rPr>
                                <w:rFonts w:ascii="ＭＳ Ｐゴシック" w:eastAsia="ＭＳ Ｐゴシック" w:hAnsi="ＭＳ Ｐゴシック" w:hint="eastAsia"/>
                                <w:sz w:val="20"/>
                              </w:rPr>
                              <w:t>結婚・出産</w:t>
                            </w:r>
                            <w:r>
                              <w:rPr>
                                <w:rFonts w:ascii="ＭＳ Ｐゴシック" w:eastAsia="ＭＳ Ｐゴシック" w:hAnsi="ＭＳ Ｐゴシック" w:hint="eastAsia"/>
                                <w:sz w:val="20"/>
                              </w:rPr>
                              <w:t>による家族形成期に</w:t>
                            </w:r>
                            <w:r w:rsidRPr="007043C8">
                              <w:rPr>
                                <w:rFonts w:ascii="ＭＳ Ｐゴシック" w:eastAsia="ＭＳ Ｐゴシック" w:hAnsi="ＭＳ Ｐゴシック" w:hint="eastAsia"/>
                                <w:sz w:val="20"/>
                              </w:rPr>
                              <w:t>「家事専業」が圧倒的に増え、子どもが小学校に入る家族成長期からは「パート」などで働く人が増えています。しかし、再び「常勤」で</w:t>
                            </w:r>
                            <w:r>
                              <w:rPr>
                                <w:rFonts w:ascii="ＭＳ Ｐゴシック" w:eastAsia="ＭＳ Ｐゴシック" w:hAnsi="ＭＳ Ｐゴシック" w:hint="eastAsia"/>
                                <w:sz w:val="20"/>
                              </w:rPr>
                              <w:t>勤める</w:t>
                            </w:r>
                            <w:r w:rsidRPr="007043C8">
                              <w:rPr>
                                <w:rFonts w:ascii="ＭＳ Ｐゴシック" w:eastAsia="ＭＳ Ｐゴシック" w:hAnsi="ＭＳ Ｐゴシック" w:hint="eastAsia"/>
                                <w:sz w:val="20"/>
                              </w:rPr>
                              <w:t>人は少ないのが現状です。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4" o:spid="_x0000_s1048" type="#_x0000_t62" style="position:absolute;left:0;text-align:left;margin-left:37.65pt;margin-top:13.5pt;width:409.2pt;height:83.2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" adj="16021,-2" fillcolor="#0c0" strokecolor="black [3200]" strokeweight=".25pt">
                <v:textbox>
                  <w:txbxContent>
                    <w:p w:rsidR="006A7214" w:rsidRPr="007043C8" w:rsidRDefault="006A7214" w:rsidP="0018486B">
                      <w:pPr>
                        <w:rPr>
                          <w:rFonts w:ascii="ＭＳ Ｐゴシック" w:eastAsia="ＭＳ Ｐゴシック" w:hAnsi="ＭＳ Ｐゴシック"/>
                          <w:sz w:val="18"/>
                        </w:rPr>
                      </w:pPr>
                      <w:r w:rsidRPr="007043C8">
                        <w:rPr>
                          <w:rFonts w:ascii="ＭＳ Ｐゴシック" w:eastAsia="ＭＳ Ｐゴシック" w:hAnsi="ＭＳ Ｐゴシック" w:hint="eastAsia"/>
                          <w:sz w:val="20"/>
                        </w:rPr>
                        <w:t>女性の就労をライフステージからみると、</w:t>
                      </w:r>
                      <w:r>
                        <w:rPr>
                          <w:rFonts w:ascii="ＭＳ Ｐゴシック" w:eastAsia="ＭＳ Ｐゴシック" w:hAnsi="ＭＳ Ｐゴシック" w:hint="eastAsia"/>
                          <w:sz w:val="20"/>
                        </w:rPr>
                        <w:t>独身期には「常勤」で勤める人が多いですが、</w:t>
                      </w:r>
                      <w:r w:rsidRPr="007043C8">
                        <w:rPr>
                          <w:rFonts w:ascii="ＭＳ Ｐゴシック" w:eastAsia="ＭＳ Ｐゴシック" w:hAnsi="ＭＳ Ｐゴシック" w:hint="eastAsia"/>
                          <w:sz w:val="20"/>
                        </w:rPr>
                        <w:t>結婚・出産</w:t>
                      </w:r>
                      <w:r>
                        <w:rPr>
                          <w:rFonts w:ascii="ＭＳ Ｐゴシック" w:eastAsia="ＭＳ Ｐゴシック" w:hAnsi="ＭＳ Ｐゴシック" w:hint="eastAsia"/>
                          <w:sz w:val="20"/>
                        </w:rPr>
                        <w:t>による家族形成期に</w:t>
                      </w:r>
                      <w:r w:rsidRPr="007043C8">
                        <w:rPr>
                          <w:rFonts w:ascii="ＭＳ Ｐゴシック" w:eastAsia="ＭＳ Ｐゴシック" w:hAnsi="ＭＳ Ｐゴシック" w:hint="eastAsia"/>
                          <w:sz w:val="20"/>
                        </w:rPr>
                        <w:t>「家事専業」が圧倒的に増え、子どもが小学校に入る家族成長期からは「パート」などで働く人が増えています。しかし、再び「常勤」で</w:t>
                      </w:r>
                      <w:r>
                        <w:rPr>
                          <w:rFonts w:ascii="ＭＳ Ｐゴシック" w:eastAsia="ＭＳ Ｐゴシック" w:hAnsi="ＭＳ Ｐゴシック" w:hint="eastAsia"/>
                          <w:sz w:val="20"/>
                        </w:rPr>
                        <w:t>勤める</w:t>
                      </w:r>
                      <w:r w:rsidRPr="007043C8">
                        <w:rPr>
                          <w:rFonts w:ascii="ＭＳ Ｐゴシック" w:eastAsia="ＭＳ Ｐゴシック" w:hAnsi="ＭＳ Ｐゴシック" w:hint="eastAsia"/>
                          <w:sz w:val="20"/>
                        </w:rPr>
                        <w:t>人は少ないのが現状です。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5A4830" w:rsidP="0018486B">
      <w:pPr>
        <w:rPr>
          <w:rFonts w:asciiTheme="majorEastAsia" w:eastAsiaTheme="majorEastAsia" w:hAnsiTheme="majorEastAsia"/>
        </w:rPr>
      </w:pPr>
      <w:r w:rsidRPr="00A37A93">
        <w:rPr>
          <w:noProof/>
        </w:rPr>
        <w:drawing>
          <wp:anchor distT="0" distB="0" distL="114300" distR="114300" simplePos="0" relativeHeight="251788288" behindDoc="0" locked="0" layoutInCell="1" allowOverlap="1" wp14:anchorId="51B3D7B2" wp14:editId="7B66B342">
            <wp:simplePos x="0" y="0"/>
            <wp:positionH relativeFrom="column">
              <wp:posOffset>474929</wp:posOffset>
            </wp:positionH>
            <wp:positionV relativeFrom="paragraph">
              <wp:posOffset>39370</wp:posOffset>
            </wp:positionV>
            <wp:extent cx="5189855" cy="1823720"/>
            <wp:effectExtent l="0" t="0" r="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89855" cy="1823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7456" behindDoc="0" locked="0" layoutInCell="1" allowOverlap="1" wp14:anchorId="2DF7E4E3" wp14:editId="1A14A053">
                <wp:simplePos x="0" y="0"/>
                <wp:positionH relativeFrom="column">
                  <wp:posOffset>5715</wp:posOffset>
                </wp:positionH>
                <wp:positionV relativeFrom="paragraph">
                  <wp:posOffset>381635</wp:posOffset>
                </wp:positionV>
                <wp:extent cx="6184900" cy="810260"/>
                <wp:effectExtent l="0" t="0" r="25400" b="27940"/>
                <wp:wrapNone/>
                <wp:docPr id="59" name="角丸四角形 59"/>
                <wp:cNvGraphicFramePr/>
                <a:graphic xmlns:a="http://schemas.openxmlformats.org/drawingml/2006/main">
                  <a:graphicData uri="http://schemas.microsoft.com/office/word/2010/wordprocessingShape">
                    <wps:wsp>
                      <wps:cNvSpPr/>
                      <wps:spPr>
                        <a:xfrm>
                          <a:off x="0" y="0"/>
                          <a:ext cx="6184900" cy="81026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「男女雇用機会均等法」により、職場における性差別は禁止されています。しかし、働いている人の意見をみると、「特にない」という回答が多いものの、昇進</w:t>
                            </w:r>
                            <w:r>
                              <w:rPr>
                                <w:rFonts w:hint="eastAsia"/>
                                <w:color w:val="000000" w:themeColor="text1"/>
                                <w:sz w:val="22"/>
                              </w:rPr>
                              <w:t>･昇格・配置場所・能力</w:t>
                            </w:r>
                            <w:r w:rsidRPr="0035101C">
                              <w:rPr>
                                <w:rFonts w:hint="eastAsia"/>
                                <w:color w:val="000000" w:themeColor="text1"/>
                                <w:sz w:val="22"/>
                              </w:rPr>
                              <w:t>など、依然としていろいろな差別が残っていることが</w:t>
                            </w:r>
                            <w:r>
                              <w:rPr>
                                <w:rFonts w:hint="eastAsia"/>
                                <w:color w:val="000000" w:themeColor="text1"/>
                                <w:sz w:val="22"/>
                              </w:rPr>
                              <w:t>分かります</w:t>
                            </w:r>
                            <w:r w:rsidRPr="0035101C">
                              <w:rPr>
                                <w:rFonts w:hint="eastAsia"/>
                                <w:color w:val="000000" w:themeColor="text1"/>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59" o:spid="_x0000_s1049" style="position:absolute;left:0;text-align:left;margin-left:.45pt;margin-top:30.05pt;width:487pt;height:63.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「男女雇用機会均等法」により、職場における性差別は禁止されています。しかし、働いている人の意見をみると、「特にない」という回答が多いものの、昇進</w:t>
                      </w:r>
                      <w:r>
                        <w:rPr>
                          <w:rFonts w:hint="eastAsia"/>
                          <w:color w:val="000000" w:themeColor="text1"/>
                          <w:sz w:val="22"/>
                        </w:rPr>
                        <w:t>･昇格・配置場所・能力</w:t>
                      </w:r>
                      <w:r w:rsidRPr="0035101C">
                        <w:rPr>
                          <w:rFonts w:hint="eastAsia"/>
                          <w:color w:val="000000" w:themeColor="text1"/>
                          <w:sz w:val="22"/>
                        </w:rPr>
                        <w:t>など、依然としていろいろな差別が残っていることが</w:t>
                      </w:r>
                      <w:r>
                        <w:rPr>
                          <w:rFonts w:hint="eastAsia"/>
                          <w:color w:val="000000" w:themeColor="text1"/>
                          <w:sz w:val="22"/>
                        </w:rPr>
                        <w:t>分かります</w:t>
                      </w:r>
                      <w:r w:rsidRPr="0035101C">
                        <w:rPr>
                          <w:rFonts w:hint="eastAsia"/>
                          <w:color w:val="000000" w:themeColor="text1"/>
                          <w:sz w:val="22"/>
                        </w:rPr>
                        <w:t>。</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職場での男女差別</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56FE7" w:rsidP="0018486B">
      <w:pPr>
        <w:rPr>
          <w:rFonts w:asciiTheme="majorEastAsia" w:eastAsiaTheme="majorEastAsia" w:hAnsiTheme="majorEastAsia"/>
        </w:rPr>
      </w:pPr>
      <w:r w:rsidRPr="00605DB9">
        <w:rPr>
          <w:noProof/>
        </w:rPr>
        <w:drawing>
          <wp:anchor distT="0" distB="0" distL="114300" distR="114300" simplePos="0" relativeHeight="251920384" behindDoc="0" locked="0" layoutInCell="1" allowOverlap="1" wp14:anchorId="24574B0C" wp14:editId="43E6DC5B">
            <wp:simplePos x="0" y="0"/>
            <wp:positionH relativeFrom="column">
              <wp:posOffset>87630</wp:posOffset>
            </wp:positionH>
            <wp:positionV relativeFrom="paragraph">
              <wp:posOffset>171450</wp:posOffset>
            </wp:positionV>
            <wp:extent cx="6192520" cy="3164886"/>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92520" cy="316488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Pr="004B0C57"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8480" behindDoc="0" locked="0" layoutInCell="1" allowOverlap="1" wp14:anchorId="0AA07677" wp14:editId="48ED59D1">
                <wp:simplePos x="0" y="0"/>
                <wp:positionH relativeFrom="column">
                  <wp:posOffset>5715</wp:posOffset>
                </wp:positionH>
                <wp:positionV relativeFrom="paragraph">
                  <wp:posOffset>444500</wp:posOffset>
                </wp:positionV>
                <wp:extent cx="6184900" cy="839659"/>
                <wp:effectExtent l="0" t="0" r="25400" b="17780"/>
                <wp:wrapNone/>
                <wp:docPr id="64" name="角丸四角形 64"/>
                <wp:cNvGraphicFramePr/>
                <a:graphic xmlns:a="http://schemas.openxmlformats.org/drawingml/2006/main">
                  <a:graphicData uri="http://schemas.microsoft.com/office/word/2010/wordprocessingShape">
                    <wps:wsp>
                      <wps:cNvSpPr/>
                      <wps:spPr>
                        <a:xfrm>
                          <a:off x="0" y="0"/>
                          <a:ext cx="6184900" cy="839659"/>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rFonts w:asciiTheme="minorEastAsia" w:hAnsiTheme="minorEastAsia"/>
                                <w:color w:val="000000" w:themeColor="text1"/>
                                <w:sz w:val="22"/>
                              </w:rPr>
                            </w:pPr>
                            <w:r w:rsidRPr="0035101C">
                              <w:rPr>
                                <w:rFonts w:asciiTheme="minorEastAsia" w:hAnsiTheme="minorEastAsia" w:hint="eastAsia"/>
                                <w:color w:val="000000" w:themeColor="text1"/>
                                <w:sz w:val="22"/>
                              </w:rPr>
                              <w:t xml:space="preserve">　望ましい女性の働き方では、「子育ての時期だけ一時的やめて、その後また仕事をもつ」という《中断再就職型》が特に多くの支持を得ています。これは、前回（平成21年）調査でも同様の結果でした。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64" o:spid="_x0000_s1050" style="position:absolute;left:0;text-align:left;margin-left:.45pt;margin-top:35pt;width:487pt;height:66.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" fillcolor="lime" strokecolor="black [3213]" strokeweight=".25pt">
                <v:textbox>
                  <w:txbxContent>
                    <w:p w:rsidR="006A7214" w:rsidRPr="0035101C" w:rsidRDefault="006A7214" w:rsidP="0018486B">
                      <w:pPr>
                        <w:jc w:val="left"/>
                        <w:rPr>
                          <w:rFonts w:asciiTheme="minorEastAsia" w:hAnsiTheme="minorEastAsia"/>
                          <w:color w:val="000000" w:themeColor="text1"/>
                          <w:sz w:val="22"/>
                        </w:rPr>
                      </w:pPr>
                      <w:r w:rsidRPr="0035101C">
                        <w:rPr>
                          <w:rFonts w:asciiTheme="minorEastAsia" w:hAnsiTheme="minorEastAsia" w:hint="eastAsia"/>
                          <w:color w:val="000000" w:themeColor="text1"/>
                          <w:sz w:val="22"/>
                        </w:rPr>
                        <w:t xml:space="preserve">　望ましい女性の働き方では、「子育ての時期だけ一時的やめて、その後また仕事をもつ」という《中断再就職型》が特に多くの支持を得ています。これは、前回（平成21年）調査でも同様の結果でした。</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望ましい女性の働き方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A93E94" w:rsidRDefault="0018486B" w:rsidP="0018486B">
      <w:pPr>
        <w:rPr>
          <w:rFonts w:asciiTheme="majorEastAsia" w:eastAsiaTheme="majorEastAsia" w:hAnsiTheme="majorEastAsia"/>
        </w:rPr>
      </w:pPr>
    </w:p>
    <w:p w:rsidR="0018486B" w:rsidRDefault="003644AF" w:rsidP="0018486B">
      <w:pPr>
        <w:rPr>
          <w:rFonts w:asciiTheme="majorEastAsia" w:eastAsiaTheme="majorEastAsia" w:hAnsiTheme="majorEastAsia"/>
        </w:rPr>
      </w:pPr>
      <w:r w:rsidRPr="003644AF">
        <w:rPr>
          <w:noProof/>
        </w:rPr>
        <w:drawing>
          <wp:anchor distT="0" distB="0" distL="114300" distR="114300" simplePos="0" relativeHeight="251854848" behindDoc="0" locked="0" layoutInCell="1" allowOverlap="1" wp14:anchorId="549B95AB" wp14:editId="6FC9ACCA">
            <wp:simplePos x="0" y="0"/>
            <wp:positionH relativeFrom="column">
              <wp:posOffset>-7620</wp:posOffset>
            </wp:positionH>
            <wp:positionV relativeFrom="paragraph">
              <wp:posOffset>190500</wp:posOffset>
            </wp:positionV>
            <wp:extent cx="6181725" cy="2295525"/>
            <wp:effectExtent l="0" t="0" r="0" b="0"/>
            <wp:wrapNone/>
            <wp:docPr id="249" name="図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81725" cy="2295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69504" behindDoc="0" locked="0" layoutInCell="1" allowOverlap="1" wp14:anchorId="26F6C243" wp14:editId="63874800">
                <wp:simplePos x="0" y="0"/>
                <wp:positionH relativeFrom="column">
                  <wp:posOffset>-1905</wp:posOffset>
                </wp:positionH>
                <wp:positionV relativeFrom="paragraph">
                  <wp:posOffset>407386</wp:posOffset>
                </wp:positionV>
                <wp:extent cx="6184900" cy="827102"/>
                <wp:effectExtent l="0" t="0" r="25400" b="11430"/>
                <wp:wrapNone/>
                <wp:docPr id="66" name="角丸四角形 66"/>
                <wp:cNvGraphicFramePr/>
                <a:graphic xmlns:a="http://schemas.openxmlformats.org/drawingml/2006/main">
                  <a:graphicData uri="http://schemas.microsoft.com/office/word/2010/wordprocessingShape">
                    <wps:wsp>
                      <wps:cNvSpPr/>
                      <wps:spPr>
                        <a:xfrm>
                          <a:off x="0" y="0"/>
                          <a:ext cx="6184900" cy="827102"/>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女性の長期就労継続の阻害要因としては、「子どもを預けるところ（保育園）がない」、「育児」、「長く働き続けられる</w:t>
                            </w:r>
                            <w:r>
                              <w:rPr>
                                <w:rFonts w:hint="eastAsia"/>
                                <w:color w:val="000000" w:themeColor="text1"/>
                                <w:sz w:val="22"/>
                              </w:rPr>
                              <w:t>ための</w:t>
                            </w:r>
                            <w:r w:rsidRPr="0035101C">
                              <w:rPr>
                                <w:rFonts w:hint="eastAsia"/>
                                <w:color w:val="000000" w:themeColor="text1"/>
                                <w:sz w:val="22"/>
                              </w:rPr>
                              <w:t>職場の条件・制度が不十分」、「高齢者や病人の介護・看護」、等が、男女双方から多く</w:t>
                            </w:r>
                            <w:r w:rsidR="00B11019">
                              <w:rPr>
                                <w:rFonts w:hint="eastAsia"/>
                                <w:color w:val="000000" w:themeColor="text1"/>
                                <w:sz w:val="22"/>
                              </w:rPr>
                              <w:t>あ</w:t>
                            </w:r>
                            <w:r w:rsidRPr="0035101C">
                              <w:rPr>
                                <w:rFonts w:hint="eastAsia"/>
                                <w:color w:val="000000" w:themeColor="text1"/>
                                <w:sz w:val="22"/>
                              </w:rPr>
                              <w:t>げられています。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66" o:spid="_x0000_s1051" style="position:absolute;left:0;text-align:left;margin-left:-.15pt;margin-top:32.1pt;width:487pt;height:65.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sidRPr="0035101C">
                        <w:rPr>
                          <w:rFonts w:hint="eastAsia"/>
                          <w:color w:val="000000" w:themeColor="text1"/>
                          <w:sz w:val="22"/>
                        </w:rPr>
                        <w:t>女性の長期就労継続の阻害要因としては、「子どもを預けるところ（保育園）がない」、「育児」、「長く働き続けられる</w:t>
                      </w:r>
                      <w:r>
                        <w:rPr>
                          <w:rFonts w:hint="eastAsia"/>
                          <w:color w:val="000000" w:themeColor="text1"/>
                          <w:sz w:val="22"/>
                        </w:rPr>
                        <w:t>ための</w:t>
                      </w:r>
                      <w:r w:rsidRPr="0035101C">
                        <w:rPr>
                          <w:rFonts w:hint="eastAsia"/>
                          <w:color w:val="000000" w:themeColor="text1"/>
                          <w:sz w:val="22"/>
                        </w:rPr>
                        <w:t>職場の条件・制度が不十分」、「高齢者や病人の介護・看護」、等が、男女双方から多く</w:t>
                      </w:r>
                      <w:r w:rsidR="00B11019">
                        <w:rPr>
                          <w:rFonts w:hint="eastAsia"/>
                          <w:color w:val="000000" w:themeColor="text1"/>
                          <w:sz w:val="22"/>
                        </w:rPr>
                        <w:t>あ</w:t>
                      </w:r>
                      <w:r w:rsidRPr="0035101C">
                        <w:rPr>
                          <w:rFonts w:hint="eastAsia"/>
                          <w:color w:val="000000" w:themeColor="text1"/>
                          <w:sz w:val="22"/>
                        </w:rPr>
                        <w:t>げられています。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女性の長期就労の</w:t>
      </w:r>
      <w:r w:rsidR="00DE389B">
        <w:rPr>
          <w:rFonts w:ascii="HG丸ｺﾞｼｯｸM-PRO" w:eastAsia="HG丸ｺﾞｼｯｸM-PRO" w:hAnsi="HG丸ｺﾞｼｯｸM-PRO" w:hint="eastAsia"/>
          <w:sz w:val="32"/>
        </w:rPr>
        <w:t>阻害</w:t>
      </w:r>
      <w:r w:rsidRPr="00C56D7B">
        <w:rPr>
          <w:rFonts w:ascii="HG丸ｺﾞｼｯｸM-PRO" w:eastAsia="HG丸ｺﾞｼｯｸM-PRO" w:hAnsi="HG丸ｺﾞｼｯｸM-PRO" w:hint="eastAsia"/>
          <w:sz w:val="32"/>
        </w:rPr>
        <w:t>要因（主なもの）</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8176" behindDoc="0" locked="0" layoutInCell="1" allowOverlap="1" wp14:anchorId="57E202A9" wp14:editId="148D055C">
                <wp:simplePos x="0" y="0"/>
                <wp:positionH relativeFrom="column">
                  <wp:posOffset>1354454</wp:posOffset>
                </wp:positionH>
                <wp:positionV relativeFrom="paragraph">
                  <wp:posOffset>152400</wp:posOffset>
                </wp:positionV>
                <wp:extent cx="3067050" cy="548640"/>
                <wp:effectExtent l="0" t="0" r="19050" b="346710"/>
                <wp:wrapNone/>
                <wp:docPr id="147" name="角丸四角形吹き出し 147"/>
                <wp:cNvGraphicFramePr/>
                <a:graphic xmlns:a="http://schemas.openxmlformats.org/drawingml/2006/main">
                  <a:graphicData uri="http://schemas.microsoft.com/office/word/2010/wordprocessingShape">
                    <wps:wsp>
                      <wps:cNvSpPr/>
                      <wps:spPr>
                        <a:xfrm flipH="1">
                          <a:off x="0" y="0"/>
                          <a:ext cx="3067050" cy="548640"/>
                        </a:xfrm>
                        <a:prstGeom prst="wedgeRoundRectCallout">
                          <a:avLst>
                            <a:gd name="adj1" fmla="val 15641"/>
                            <a:gd name="adj2" fmla="val 10801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ED5FF0" w:rsidRDefault="006A7214" w:rsidP="0018486B">
                            <w:pPr>
                              <w:rPr>
                                <w:rFonts w:ascii="ＭＳ Ｐゴシック" w:eastAsia="ＭＳ Ｐゴシック" w:hAnsi="ＭＳ Ｐゴシック"/>
                                <w:sz w:val="18"/>
                              </w:rPr>
                            </w:pPr>
                            <w:r w:rsidRPr="00ED5FF0">
                              <w:rPr>
                                <w:rFonts w:ascii="ＭＳ Ｐゴシック" w:eastAsia="ＭＳ Ｐゴシック" w:hAnsi="ＭＳ Ｐゴシック" w:hint="eastAsia"/>
                                <w:sz w:val="20"/>
                              </w:rPr>
                              <w:t>「高齢者や病人の介護・看護」に関しては、女性と男性で認識の度合いに大きな違いが生じています。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7" o:spid="_x0000_s1052" type="#_x0000_t62" style="position:absolute;left:0;text-align:left;margin-left:106.65pt;margin-top:12pt;width:241.5pt;height:43.2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" adj="14178,34132" fillcolor="#0c0" strokecolor="black [3200]" strokeweight=".25pt">
                <v:textbox>
                  <w:txbxContent>
                    <w:p w:rsidR="006A7214" w:rsidRPr="00ED5FF0" w:rsidRDefault="006A7214" w:rsidP="0018486B">
                      <w:pPr>
                        <w:rPr>
                          <w:rFonts w:ascii="ＭＳ Ｐゴシック" w:eastAsia="ＭＳ Ｐゴシック" w:hAnsi="ＭＳ Ｐゴシック"/>
                          <w:sz w:val="18"/>
                        </w:rPr>
                      </w:pPr>
                      <w:r w:rsidRPr="00ED5FF0">
                        <w:rPr>
                          <w:rFonts w:ascii="ＭＳ Ｐゴシック" w:eastAsia="ＭＳ Ｐゴシック" w:hAnsi="ＭＳ Ｐゴシック" w:hint="eastAsia"/>
                          <w:sz w:val="20"/>
                        </w:rPr>
                        <w:t>「高齢者や病人の介護・看護」に関しては、女性と男性で認識の度合いに大きな違いが生じています。</w:t>
                      </w:r>
                    </w:p>
                  </w:txbxContent>
                </v:textbox>
              </v:shape>
            </w:pict>
          </mc:Fallback>
        </mc:AlternateContent>
      </w:r>
    </w:p>
    <w:p w:rsidR="0018486B" w:rsidRDefault="003644AF" w:rsidP="0018486B">
      <w:pPr>
        <w:rPr>
          <w:rFonts w:asciiTheme="majorEastAsia" w:eastAsiaTheme="majorEastAsia" w:hAnsiTheme="majorEastAsia"/>
        </w:rPr>
      </w:pPr>
      <w:r w:rsidRPr="003644AF">
        <w:rPr>
          <w:noProof/>
        </w:rPr>
        <w:drawing>
          <wp:anchor distT="0" distB="0" distL="114300" distR="114300" simplePos="0" relativeHeight="251855872" behindDoc="0" locked="0" layoutInCell="1" allowOverlap="1" wp14:anchorId="0113467C" wp14:editId="5B83AF07">
            <wp:simplePos x="0" y="0"/>
            <wp:positionH relativeFrom="column">
              <wp:posOffset>249555</wp:posOffset>
            </wp:positionH>
            <wp:positionV relativeFrom="paragraph">
              <wp:posOffset>104775</wp:posOffset>
            </wp:positionV>
            <wp:extent cx="5595620" cy="2991485"/>
            <wp:effectExtent l="0" t="0" r="5080" b="0"/>
            <wp:wrapNone/>
            <wp:docPr id="250" name="図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95620" cy="2991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70528" behindDoc="0" locked="0" layoutInCell="1" allowOverlap="1" wp14:anchorId="65DE9149" wp14:editId="2678787C">
                <wp:simplePos x="0" y="0"/>
                <wp:positionH relativeFrom="column">
                  <wp:posOffset>-2540</wp:posOffset>
                </wp:positionH>
                <wp:positionV relativeFrom="paragraph">
                  <wp:posOffset>365760</wp:posOffset>
                </wp:positionV>
                <wp:extent cx="6184900" cy="690880"/>
                <wp:effectExtent l="0" t="0" r="25400" b="13970"/>
                <wp:wrapNone/>
                <wp:docPr id="67" name="角丸四角形 67"/>
                <wp:cNvGraphicFramePr/>
                <a:graphic xmlns:a="http://schemas.openxmlformats.org/drawingml/2006/main">
                  <a:graphicData uri="http://schemas.microsoft.com/office/word/2010/wordprocessingShape">
                    <wps:wsp>
                      <wps:cNvSpPr/>
                      <wps:spPr>
                        <a:xfrm>
                          <a:off x="0" y="0"/>
                          <a:ext cx="6184900" cy="69088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職場に望む仕事と子育ての両立支援には「妊娠中や育児期間中の勤務軽減」、「看護のための休暇が取れる制度」、「育児休業制度や再雇用制度の普及促進」などが多くなっています。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67" o:spid="_x0000_s1053" style="position:absolute;left:0;text-align:left;margin-left:-.2pt;margin-top:28.8pt;width:487pt;height:54.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職場に望む仕事と子育ての両立支援には「妊娠中や育児期間中の勤務軽減」、「看護のための休暇が取れる制度」、「育児休業制度や再雇用制度の普及促進」などが多くなっています。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職場に望む子育てと仕事の両立支援</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A06A0" w:rsidRDefault="00795CAE" w:rsidP="0018486B">
      <w:pPr>
        <w:rPr>
          <w:rFonts w:asciiTheme="majorEastAsia" w:eastAsiaTheme="majorEastAsia" w:hAnsiTheme="majorEastAsia"/>
        </w:rPr>
      </w:pPr>
      <w:r w:rsidRPr="00795CAE">
        <w:rPr>
          <w:noProof/>
        </w:rPr>
        <w:drawing>
          <wp:anchor distT="0" distB="0" distL="114300" distR="114300" simplePos="0" relativeHeight="251868160" behindDoc="0" locked="0" layoutInCell="1" allowOverlap="1" wp14:anchorId="76B2F427" wp14:editId="4A4D6478">
            <wp:simplePos x="0" y="0"/>
            <wp:positionH relativeFrom="column">
              <wp:posOffset>373380</wp:posOffset>
            </wp:positionH>
            <wp:positionV relativeFrom="paragraph">
              <wp:posOffset>85725</wp:posOffset>
            </wp:positionV>
            <wp:extent cx="5504990" cy="3286125"/>
            <wp:effectExtent l="0" t="0" r="63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a:extLst>
                        <a:ext uri="{28A0092B-C50C-407E-A947-70E740481C1C}">
                          <a14:useLocalDpi xmlns:a14="http://schemas.microsoft.com/office/drawing/2010/main" val="0"/>
                        </a:ext>
                      </a:extLst>
                    </a:blip>
                    <a:srcRect l="3987"/>
                    <a:stretch/>
                  </pic:blipFill>
                  <pic:spPr bwMode="auto">
                    <a:xfrm>
                      <a:off x="0" y="0"/>
                      <a:ext cx="5504990" cy="3286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A06A0"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9200" behindDoc="0" locked="0" layoutInCell="1" allowOverlap="1" wp14:anchorId="16142371" wp14:editId="1DA06358">
                <wp:simplePos x="0" y="0"/>
                <wp:positionH relativeFrom="column">
                  <wp:posOffset>4319270</wp:posOffset>
                </wp:positionH>
                <wp:positionV relativeFrom="paragraph">
                  <wp:posOffset>224155</wp:posOffset>
                </wp:positionV>
                <wp:extent cx="1967933" cy="1067371"/>
                <wp:effectExtent l="0" t="285750" r="13335" b="19050"/>
                <wp:wrapNone/>
                <wp:docPr id="149" name="角丸四角形吹き出し 149"/>
                <wp:cNvGraphicFramePr/>
                <a:graphic xmlns:a="http://schemas.openxmlformats.org/drawingml/2006/main">
                  <a:graphicData uri="http://schemas.microsoft.com/office/word/2010/wordprocessingShape">
                    <wps:wsp>
                      <wps:cNvSpPr/>
                      <wps:spPr>
                        <a:xfrm flipH="1">
                          <a:off x="0" y="0"/>
                          <a:ext cx="1967933" cy="1067371"/>
                        </a:xfrm>
                        <a:prstGeom prst="wedgeRoundRectCallout">
                          <a:avLst>
                            <a:gd name="adj1" fmla="val 48968"/>
                            <a:gd name="adj2" fmla="val -75163"/>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rPr>
                                <w:rFonts w:ascii="ＭＳ Ｐゴシック" w:eastAsia="ＭＳ Ｐゴシック" w:hAnsi="ＭＳ Ｐゴシック"/>
                                <w:sz w:val="20"/>
                              </w:rPr>
                            </w:pPr>
                            <w:r>
                              <w:rPr>
                                <w:rFonts w:ascii="ＭＳ Ｐゴシック" w:eastAsia="ＭＳ Ｐゴシック" w:hAnsi="ＭＳ Ｐゴシック" w:hint="eastAsia"/>
                                <w:sz w:val="20"/>
                              </w:rPr>
                              <w:t>女性からは「妊娠中や育児期間中の勤務軽減」と「子の看護休暇」が特に多くなっています。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9" o:spid="_x0000_s1054" type="#_x0000_t62" style="position:absolute;margin-left:340.1pt;margin-top:17.65pt;width:154.95pt;height:84.0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" adj="21377,-5435" fillcolor="#0c0" strokecolor="black [3200]" strokeweight=".25pt">
                <v:textbox>
                  <w:txbxContent>
                    <w:p w:rsidR="006A7214" w:rsidRPr="00B41458" w:rsidRDefault="006A7214" w:rsidP="0018486B">
                      <w:pPr>
                        <w:rPr>
                          <w:rFonts w:ascii="ＭＳ Ｐゴシック" w:eastAsia="ＭＳ Ｐゴシック" w:hAnsi="ＭＳ Ｐゴシック"/>
                          <w:sz w:val="20"/>
                        </w:rPr>
                      </w:pPr>
                      <w:r>
                        <w:rPr>
                          <w:rFonts w:ascii="ＭＳ Ｐゴシック" w:eastAsia="ＭＳ Ｐゴシック" w:hAnsi="ＭＳ Ｐゴシック" w:hint="eastAsia"/>
                          <w:sz w:val="20"/>
                        </w:rPr>
                        <w:t>女性からは「妊娠中や育児期間中の勤務軽減」と「子の看護休暇」が特に多くなっています。</w:t>
                      </w:r>
                    </w:p>
                  </w:txbxContent>
                </v:textbox>
              </v:shape>
            </w:pict>
          </mc:Fallback>
        </mc:AlternateContent>
      </w: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４　少子化と子育て支援</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71552" behindDoc="0" locked="0" layoutInCell="1" allowOverlap="1" wp14:anchorId="2D0FF0C6" wp14:editId="5794B28C">
                <wp:simplePos x="0" y="0"/>
                <wp:positionH relativeFrom="column">
                  <wp:posOffset>-2540</wp:posOffset>
                </wp:positionH>
                <wp:positionV relativeFrom="paragraph">
                  <wp:posOffset>416229</wp:posOffset>
                </wp:positionV>
                <wp:extent cx="6184900" cy="622935"/>
                <wp:effectExtent l="0" t="0" r="25400" b="24765"/>
                <wp:wrapNone/>
                <wp:docPr id="69" name="角丸四角形 69"/>
                <wp:cNvGraphicFramePr/>
                <a:graphic xmlns:a="http://schemas.openxmlformats.org/drawingml/2006/main">
                  <a:graphicData uri="http://schemas.microsoft.com/office/word/2010/wordprocessingShape">
                    <wps:wsp>
                      <wps:cNvSpPr/>
                      <wps:spPr>
                        <a:xfrm>
                          <a:off x="0" y="0"/>
                          <a:ext cx="6184900" cy="62293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少子化の原因としては、「経済的負担が大きいから」が特に多く、「女性の結婚年齢が高くなったから」がこれに続いています。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69" o:spid="_x0000_s1055" style="position:absolute;left:0;text-align:left;margin-left:-.2pt;margin-top:32.75pt;width:487pt;height:49.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少子化の原因としては、「経済的負担が大きいから」が特に多く、「女性の結婚年齢が高くなったから」がこれに続いています。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少子化の原因（主なもの）</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A06A0" w:rsidRDefault="00D326CD" w:rsidP="0018486B">
      <w:pPr>
        <w:rPr>
          <w:rFonts w:asciiTheme="majorEastAsia" w:eastAsiaTheme="majorEastAsia" w:hAnsiTheme="majorEastAsia"/>
        </w:rPr>
      </w:pPr>
      <w:r w:rsidRPr="00D326CD">
        <w:rPr>
          <w:noProof/>
        </w:rPr>
        <w:drawing>
          <wp:anchor distT="0" distB="0" distL="114300" distR="114300" simplePos="0" relativeHeight="251822080" behindDoc="0" locked="0" layoutInCell="1" allowOverlap="1" wp14:anchorId="7E927DCC" wp14:editId="54F0EC40">
            <wp:simplePos x="0" y="0"/>
            <wp:positionH relativeFrom="column">
              <wp:posOffset>222885</wp:posOffset>
            </wp:positionH>
            <wp:positionV relativeFrom="paragraph">
              <wp:posOffset>89535</wp:posOffset>
            </wp:positionV>
            <wp:extent cx="5637960" cy="3303000"/>
            <wp:effectExtent l="0" t="0" r="1270" b="0"/>
            <wp:wrapNone/>
            <wp:docPr id="228" name="図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37960" cy="330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i/>
          <w:noProof/>
          <w:color w:val="00CC00"/>
          <w:sz w:val="44"/>
        </w:rPr>
        <mc:AlternateContent>
          <mc:Choice Requires="wps">
            <w:drawing>
              <wp:anchor distT="0" distB="0" distL="114300" distR="114300" simplePos="0" relativeHeight="251672576" behindDoc="0" locked="0" layoutInCell="1" allowOverlap="1" wp14:anchorId="39A437BB" wp14:editId="6BFACAA9">
                <wp:simplePos x="0" y="0"/>
                <wp:positionH relativeFrom="column">
                  <wp:posOffset>-2540</wp:posOffset>
                </wp:positionH>
                <wp:positionV relativeFrom="paragraph">
                  <wp:posOffset>362490</wp:posOffset>
                </wp:positionV>
                <wp:extent cx="6184900" cy="812356"/>
                <wp:effectExtent l="0" t="0" r="25400" b="26035"/>
                <wp:wrapNone/>
                <wp:docPr id="71" name="角丸四角形 71"/>
                <wp:cNvGraphicFramePr/>
                <a:graphic xmlns:a="http://schemas.openxmlformats.org/drawingml/2006/main">
                  <a:graphicData uri="http://schemas.microsoft.com/office/word/2010/wordprocessingShape">
                    <wps:wsp>
                      <wps:cNvSpPr/>
                      <wps:spPr>
                        <a:xfrm>
                          <a:off x="0" y="0"/>
                          <a:ext cx="6184900" cy="812356"/>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身近な地域における望ましい世代間交流の機会・場としては、「大人と子どもが一緒に遊んだり、スポーツをしたりできる機会」や「自主的な活動ができる機会」の他、「気軽な相談のできる場」等の声も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71" o:spid="_x0000_s1056" style="position:absolute;left:0;text-align:left;margin-left:-.2pt;margin-top:28.55pt;width:487pt;height:63.9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身近な地域における望ましい世代間交流の機会・場としては、「大人と子どもが一緒に遊んだり、スポーツをしたりできる機会」や「自主的な活動ができる機会」の他、「気軽な相談のできる場」等の声も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望ましい世代間交流の場</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26122D" w:rsidP="0018486B">
      <w:pPr>
        <w:rPr>
          <w:rFonts w:asciiTheme="majorEastAsia" w:eastAsiaTheme="majorEastAsia" w:hAnsiTheme="majorEastAsia"/>
        </w:rPr>
      </w:pPr>
      <w:r w:rsidRPr="0026122D">
        <w:rPr>
          <w:noProof/>
        </w:rPr>
        <w:drawing>
          <wp:anchor distT="0" distB="0" distL="114300" distR="114300" simplePos="0" relativeHeight="251869184" behindDoc="0" locked="0" layoutInCell="1" allowOverlap="1" wp14:anchorId="0F3DAB69" wp14:editId="4BE591EB">
            <wp:simplePos x="0" y="0"/>
            <wp:positionH relativeFrom="column">
              <wp:posOffset>211455</wp:posOffset>
            </wp:positionH>
            <wp:positionV relativeFrom="paragraph">
              <wp:posOffset>182880</wp:posOffset>
            </wp:positionV>
            <wp:extent cx="5686200" cy="329832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86200" cy="3298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育児休業制度の利用意向</w:t>
      </w:r>
    </w:p>
    <w:p w:rsidR="0018486B" w:rsidRDefault="00DE389B" w:rsidP="0018486B">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3600" behindDoc="0" locked="0" layoutInCell="1" allowOverlap="1" wp14:anchorId="411BB5BE" wp14:editId="5F181DE7">
                <wp:simplePos x="0" y="0"/>
                <wp:positionH relativeFrom="column">
                  <wp:posOffset>11430</wp:posOffset>
                </wp:positionH>
                <wp:positionV relativeFrom="paragraph">
                  <wp:posOffset>57150</wp:posOffset>
                </wp:positionV>
                <wp:extent cx="6184900" cy="600075"/>
                <wp:effectExtent l="0" t="0" r="25400" b="28575"/>
                <wp:wrapNone/>
                <wp:docPr id="74" name="角丸四角形 74"/>
                <wp:cNvGraphicFramePr/>
                <a:graphic xmlns:a="http://schemas.openxmlformats.org/drawingml/2006/main">
                  <a:graphicData uri="http://schemas.microsoft.com/office/word/2010/wordprocessingShape">
                    <wps:wsp>
                      <wps:cNvSpPr/>
                      <wps:spPr>
                        <a:xfrm>
                          <a:off x="0" y="0"/>
                          <a:ext cx="6184900" cy="60007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子どもが生まれた時の育児休業制度の利用意向は、女性では「利用する」が６割に達していますが、男性では４割にとどまっています。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74" o:spid="_x0000_s1057" style="position:absolute;left:0;text-align:left;margin-left:.9pt;margin-top:4.5pt;width:487pt;height:47.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子どもが生まれた時の育児休業制度の利用意向は、女性では「利用する」が６割に達していますが、男性では４割にとどまっています。</w:t>
                      </w:r>
                    </w:p>
                  </w:txbxContent>
                </v:textbox>
              </v:roundrect>
            </w:pict>
          </mc:Fallback>
        </mc:AlternateContent>
      </w:r>
    </w:p>
    <w:p w:rsidR="0018486B" w:rsidRDefault="0018486B" w:rsidP="0018486B"/>
    <w:p w:rsidR="0018486B" w:rsidRPr="00FA06A0" w:rsidRDefault="0018486B" w:rsidP="0018486B">
      <w:pPr>
        <w:rPr>
          <w:rFonts w:asciiTheme="majorEastAsia" w:eastAsiaTheme="majorEastAsia" w:hAnsiTheme="majorEastAsia"/>
        </w:rPr>
      </w:pPr>
    </w:p>
    <w:p w:rsidR="0018486B" w:rsidRDefault="007466CD" w:rsidP="0018486B">
      <w:pPr>
        <w:rPr>
          <w:rFonts w:asciiTheme="majorEastAsia" w:eastAsiaTheme="majorEastAsia" w:hAnsiTheme="majorEastAsia"/>
        </w:rPr>
      </w:pPr>
      <w:r w:rsidRPr="007466CD">
        <w:rPr>
          <w:noProof/>
        </w:rPr>
        <w:drawing>
          <wp:anchor distT="0" distB="0" distL="114300" distR="114300" simplePos="0" relativeHeight="251871232" behindDoc="0" locked="0" layoutInCell="1" allowOverlap="1" wp14:anchorId="3B4005A1" wp14:editId="2224BBBF">
            <wp:simplePos x="0" y="0"/>
            <wp:positionH relativeFrom="column">
              <wp:posOffset>89535</wp:posOffset>
            </wp:positionH>
            <wp:positionV relativeFrom="paragraph">
              <wp:posOffset>95250</wp:posOffset>
            </wp:positionV>
            <wp:extent cx="6041390" cy="1289685"/>
            <wp:effectExtent l="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1390" cy="1289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7466CD">
      <w:pPr>
        <w:spacing w:line="240" w:lineRule="exact"/>
        <w:rPr>
          <w:rFonts w:asciiTheme="majorEastAsia" w:eastAsiaTheme="majorEastAsia" w:hAnsiTheme="majorEastAsia"/>
        </w:rPr>
      </w:pPr>
    </w:p>
    <w:p w:rsidR="0018486B" w:rsidRDefault="007466CD" w:rsidP="0018486B">
      <w:pPr>
        <w:jc w:val="center"/>
        <w:rPr>
          <w:rFonts w:asciiTheme="majorEastAsia" w:eastAsiaTheme="majorEastAsia" w:hAnsiTheme="majorEastAsia"/>
        </w:rPr>
      </w:pPr>
      <w:r w:rsidRPr="007466CD">
        <w:rPr>
          <w:noProof/>
        </w:rPr>
        <w:drawing>
          <wp:anchor distT="0" distB="0" distL="114300" distR="114300" simplePos="0" relativeHeight="251872256" behindDoc="0" locked="0" layoutInCell="1" allowOverlap="1" wp14:anchorId="76434216" wp14:editId="0D4B2C93">
            <wp:simplePos x="0" y="0"/>
            <wp:positionH relativeFrom="column">
              <wp:posOffset>99060</wp:posOffset>
            </wp:positionH>
            <wp:positionV relativeFrom="paragraph">
              <wp:posOffset>142875</wp:posOffset>
            </wp:positionV>
            <wp:extent cx="6041390" cy="1289685"/>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1390" cy="12896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486B">
        <w:rPr>
          <w:rFonts w:asciiTheme="majorEastAsia" w:eastAsiaTheme="majorEastAsia" w:hAnsiTheme="majorEastAsia" w:hint="eastAsia"/>
        </w:rPr>
        <w:t>◇◇常勤勤め人の状況◇◇</w:t>
      </w:r>
    </w:p>
    <w:p w:rsidR="0018486B" w:rsidRPr="00155C72" w:rsidRDefault="0018486B" w:rsidP="0018486B"/>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873280" behindDoc="0" locked="0" layoutInCell="1" allowOverlap="1" wp14:anchorId="17F9AA25" wp14:editId="6000FD65">
                <wp:simplePos x="0" y="0"/>
                <wp:positionH relativeFrom="column">
                  <wp:posOffset>3383280</wp:posOffset>
                </wp:positionH>
                <wp:positionV relativeFrom="paragraph">
                  <wp:posOffset>111125</wp:posOffset>
                </wp:positionV>
                <wp:extent cx="2779395" cy="632460"/>
                <wp:effectExtent l="0" t="190500" r="20955" b="15240"/>
                <wp:wrapNone/>
                <wp:docPr id="154" name="角丸四角形吹き出し 154"/>
                <wp:cNvGraphicFramePr/>
                <a:graphic xmlns:a="http://schemas.openxmlformats.org/drawingml/2006/main">
                  <a:graphicData uri="http://schemas.microsoft.com/office/word/2010/wordprocessingShape">
                    <wps:wsp>
                      <wps:cNvSpPr/>
                      <wps:spPr>
                        <a:xfrm flipH="1">
                          <a:off x="0" y="0"/>
                          <a:ext cx="2779395" cy="632460"/>
                        </a:xfrm>
                        <a:prstGeom prst="wedgeRoundRectCallout">
                          <a:avLst>
                            <a:gd name="adj1" fmla="val 48625"/>
                            <a:gd name="adj2" fmla="val -7941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EC2CC2" w:rsidRDefault="006A7214" w:rsidP="0018486B">
                            <w:pPr>
                              <w:rPr>
                                <w:rFonts w:ascii="ＭＳ Ｐゴシック" w:eastAsia="ＭＳ Ｐゴシック" w:hAnsi="ＭＳ Ｐゴシック"/>
                                <w:sz w:val="20"/>
                              </w:rPr>
                            </w:pPr>
                            <w:r w:rsidRPr="00EC2CC2">
                              <w:rPr>
                                <w:rFonts w:ascii="ＭＳ Ｐゴシック" w:eastAsia="ＭＳ Ｐゴシック" w:hAnsi="ＭＳ Ｐゴシック" w:hint="eastAsia"/>
                                <w:sz w:val="20"/>
                              </w:rPr>
                              <w:t>常勤の勤め人の意見をみると、男女の見解の違いが大きくなっています。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54" o:spid="_x0000_s1058" type="#_x0000_t62" style="position:absolute;left:0;text-align:left;margin-left:266.4pt;margin-top:8.75pt;width:218.85pt;height:49.8pt;flip:x;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" adj="21303,-6355" fillcolor="#0c0" strokecolor="black [3200]" strokeweight=".25pt">
                <v:textbox>
                  <w:txbxContent>
                    <w:p w:rsidR="006A7214" w:rsidRPr="00EC2CC2" w:rsidRDefault="006A7214" w:rsidP="0018486B">
                      <w:pPr>
                        <w:rPr>
                          <w:rFonts w:ascii="ＭＳ Ｐゴシック" w:eastAsia="ＭＳ Ｐゴシック" w:hAnsi="ＭＳ Ｐゴシック"/>
                          <w:sz w:val="20"/>
                        </w:rPr>
                      </w:pPr>
                      <w:r w:rsidRPr="00EC2CC2">
                        <w:rPr>
                          <w:rFonts w:ascii="ＭＳ Ｐゴシック" w:eastAsia="ＭＳ Ｐゴシック" w:hAnsi="ＭＳ Ｐゴシック" w:hint="eastAsia"/>
                          <w:sz w:val="20"/>
                        </w:rPr>
                        <w:t>常勤の勤め人の意見をみると、男女の見解の違いが大きくなっています。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Pr="00692B00"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4624" behindDoc="0" locked="0" layoutInCell="1" allowOverlap="1" wp14:anchorId="2105EF20" wp14:editId="7BB35385">
                <wp:simplePos x="0" y="0"/>
                <wp:positionH relativeFrom="column">
                  <wp:posOffset>5715</wp:posOffset>
                </wp:positionH>
                <wp:positionV relativeFrom="paragraph">
                  <wp:posOffset>385953</wp:posOffset>
                </wp:positionV>
                <wp:extent cx="6184900" cy="603504"/>
                <wp:effectExtent l="0" t="0" r="25400" b="25400"/>
                <wp:wrapNone/>
                <wp:docPr id="75" name="角丸四角形 75"/>
                <wp:cNvGraphicFramePr/>
                <a:graphic xmlns:a="http://schemas.openxmlformats.org/drawingml/2006/main">
                  <a:graphicData uri="http://schemas.microsoft.com/office/word/2010/wordprocessingShape">
                    <wps:wsp>
                      <wps:cNvSpPr/>
                      <wps:spPr>
                        <a:xfrm>
                          <a:off x="0" y="0"/>
                          <a:ext cx="6184900" cy="603504"/>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育児休業制度を利用しない理由は、「職場に迷惑がかかる」、「職場の環境が育児休業を取得できる雰囲気ではない」など、職場環境を中心とした理由が特に多くなっています。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75" o:spid="_x0000_s1059" style="position:absolute;left:0;text-align:left;margin-left:.45pt;margin-top:30.4pt;width:487pt;height:4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育児休業制度を利用しない理由は、「職場に迷惑がかかる」、「職場の環境が育児休業を取得できる雰囲気ではない」など、職場環境を中心とした理由が特に多くなっています。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育児休業制度を利用しない理由</w:t>
      </w:r>
    </w:p>
    <w:p w:rsidR="0018486B" w:rsidRPr="00A8651B" w:rsidRDefault="0018486B" w:rsidP="0018486B">
      <w:pPr>
        <w:rPr>
          <w:rFonts w:asciiTheme="majorEastAsia" w:eastAsiaTheme="majorEastAsia" w:hAnsiTheme="majorEastAsia"/>
        </w:rPr>
      </w:pPr>
    </w:p>
    <w:p w:rsidR="0018486B" w:rsidRPr="00FA06A0" w:rsidRDefault="0018486B" w:rsidP="0018486B">
      <w:pPr>
        <w:rPr>
          <w:rFonts w:asciiTheme="majorEastAsia" w:eastAsiaTheme="majorEastAsia" w:hAnsiTheme="majorEastAsia"/>
        </w:rPr>
      </w:pPr>
    </w:p>
    <w:p w:rsidR="0018486B" w:rsidRPr="00A8651B" w:rsidRDefault="00D326CD" w:rsidP="0018486B">
      <w:pPr>
        <w:rPr>
          <w:rFonts w:asciiTheme="majorEastAsia" w:eastAsiaTheme="majorEastAsia" w:hAnsiTheme="majorEastAsia"/>
        </w:rPr>
      </w:pPr>
      <w:r w:rsidRPr="00D326CD">
        <w:rPr>
          <w:noProof/>
        </w:rPr>
        <w:drawing>
          <wp:anchor distT="0" distB="0" distL="114300" distR="114300" simplePos="0" relativeHeight="251826176" behindDoc="0" locked="0" layoutInCell="1" allowOverlap="1" wp14:anchorId="29981EA9" wp14:editId="4BDD1149">
            <wp:simplePos x="0" y="0"/>
            <wp:positionH relativeFrom="column">
              <wp:posOffset>373380</wp:posOffset>
            </wp:positionH>
            <wp:positionV relativeFrom="paragraph">
              <wp:posOffset>5715</wp:posOffset>
            </wp:positionV>
            <wp:extent cx="5347970" cy="2898775"/>
            <wp:effectExtent l="0" t="0" r="5080" b="0"/>
            <wp:wrapNone/>
            <wp:docPr id="233"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7970" cy="289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1248" behindDoc="0" locked="0" layoutInCell="1" allowOverlap="1" wp14:anchorId="7AECF9D4" wp14:editId="703931D3">
                <wp:simplePos x="0" y="0"/>
                <wp:positionH relativeFrom="column">
                  <wp:posOffset>3924300</wp:posOffset>
                </wp:positionH>
                <wp:positionV relativeFrom="paragraph">
                  <wp:posOffset>440055</wp:posOffset>
                </wp:positionV>
                <wp:extent cx="2296795" cy="804545"/>
                <wp:effectExtent l="0" t="247650" r="27305" b="14605"/>
                <wp:wrapNone/>
                <wp:docPr id="155" name="角丸四角形吹き出し 155"/>
                <wp:cNvGraphicFramePr/>
                <a:graphic xmlns:a="http://schemas.openxmlformats.org/drawingml/2006/main">
                  <a:graphicData uri="http://schemas.microsoft.com/office/word/2010/wordprocessingShape">
                    <wps:wsp>
                      <wps:cNvSpPr/>
                      <wps:spPr>
                        <a:xfrm flipH="1">
                          <a:off x="0" y="0"/>
                          <a:ext cx="2296795" cy="804545"/>
                        </a:xfrm>
                        <a:prstGeom prst="wedgeRoundRectCallout">
                          <a:avLst>
                            <a:gd name="adj1" fmla="val -1576"/>
                            <a:gd name="adj2" fmla="val -80104"/>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970D40"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男性では経済的な問題、女性では、職場復帰への不安が理由として多く</w:t>
                            </w:r>
                          </w:p>
                          <w:p w:rsidR="006A7214" w:rsidRPr="00B41458" w:rsidRDefault="00B11019"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あ</w:t>
                            </w:r>
                            <w:r w:rsidR="006A7214">
                              <w:rPr>
                                <w:rFonts w:ascii="ＭＳ Ｐゴシック" w:eastAsia="ＭＳ Ｐゴシック" w:hAnsi="ＭＳ Ｐゴシック" w:hint="eastAsia"/>
                                <w:sz w:val="20"/>
                              </w:rPr>
                              <w:t>げられています。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55" o:spid="_x0000_s1060" type="#_x0000_t62" style="position:absolute;margin-left:309pt;margin-top:34.65pt;width:180.85pt;height:63.3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" adj="10460,-6502" fillcolor="#0c0" strokecolor="black [3200]" strokeweight=".25pt">
                <v:textbox>
                  <w:txbxContent>
                    <w:p w:rsidR="00970D40" w:rsidRDefault="006A7214" w:rsidP="0018486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男性では経済的な問題、女性では、職場復帰への不安が理由として多く</w:t>
                      </w:r>
                    </w:p>
                    <w:p w:rsidR="006A7214" w:rsidRPr="00B41458" w:rsidRDefault="00B11019"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あ</w:t>
                      </w:r>
                      <w:r w:rsidR="006A7214">
                        <w:rPr>
                          <w:rFonts w:ascii="ＭＳ Ｐゴシック" w:eastAsia="ＭＳ Ｐゴシック" w:hAnsi="ＭＳ Ｐゴシック" w:hint="eastAsia"/>
                          <w:sz w:val="20"/>
                        </w:rPr>
                        <w:t>げられています。</w:t>
                      </w:r>
                    </w:p>
                  </w:txbxContent>
                </v:textbox>
              </v:shape>
            </w:pict>
          </mc:Fallback>
        </mc:AlternateContent>
      </w: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5648" behindDoc="0" locked="0" layoutInCell="1" allowOverlap="1" wp14:anchorId="5D395693" wp14:editId="7BBB2708">
                <wp:simplePos x="0" y="0"/>
                <wp:positionH relativeFrom="column">
                  <wp:posOffset>635</wp:posOffset>
                </wp:positionH>
                <wp:positionV relativeFrom="paragraph">
                  <wp:posOffset>409378</wp:posOffset>
                </wp:positionV>
                <wp:extent cx="6184900" cy="809479"/>
                <wp:effectExtent l="0" t="0" r="25400" b="10160"/>
                <wp:wrapNone/>
                <wp:docPr id="79" name="角丸四角形 79"/>
                <wp:cNvGraphicFramePr/>
                <a:graphic xmlns:a="http://schemas.openxmlformats.org/drawingml/2006/main">
                  <a:graphicData uri="http://schemas.microsoft.com/office/word/2010/wordprocessingShape">
                    <wps:wsp>
                      <wps:cNvSpPr/>
                      <wps:spPr>
                        <a:xfrm>
                          <a:off x="0" y="0"/>
                          <a:ext cx="6184900" cy="809479"/>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育児休業制度を利用しやすくする方策としては、男性では職場の理解など育児休業を取りやすい環境づくりや経済面での支援の必要性が、女性では休業後の復帰しやすい環境整備の必要性が求められ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79" o:spid="_x0000_s1061" style="position:absolute;left:0;text-align:left;margin-left:.05pt;margin-top:32.25pt;width:487pt;height:63.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育児休業制度を利用しやすくする方策としては、男性では職場の理解など育児休業を取りやすい環境づくりや経済面での支援の必要性が、女性では休業後の復帰しやすい環境整備の必要性が求められ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育児休業制度の利用促進策</w:t>
      </w:r>
    </w:p>
    <w:p w:rsidR="0018486B" w:rsidRPr="00A8651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D326CD" w:rsidP="0018486B">
      <w:pPr>
        <w:rPr>
          <w:rFonts w:asciiTheme="majorEastAsia" w:eastAsiaTheme="majorEastAsia" w:hAnsiTheme="majorEastAsia"/>
        </w:rPr>
      </w:pPr>
      <w:r w:rsidRPr="00D326CD">
        <w:rPr>
          <w:noProof/>
        </w:rPr>
        <w:drawing>
          <wp:anchor distT="0" distB="0" distL="114300" distR="114300" simplePos="0" relativeHeight="251827200" behindDoc="0" locked="0" layoutInCell="1" allowOverlap="1" wp14:anchorId="55D551BF" wp14:editId="73ADDF2E">
            <wp:simplePos x="0" y="0"/>
            <wp:positionH relativeFrom="column">
              <wp:posOffset>82550</wp:posOffset>
            </wp:positionH>
            <wp:positionV relativeFrom="paragraph">
              <wp:posOffset>30480</wp:posOffset>
            </wp:positionV>
            <wp:extent cx="6010399" cy="3329860"/>
            <wp:effectExtent l="0" t="0" r="0" b="4445"/>
            <wp:wrapNone/>
            <wp:docPr id="234" name="図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10399" cy="3329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6672" behindDoc="0" locked="0" layoutInCell="1" allowOverlap="1" wp14:anchorId="7057DCE5" wp14:editId="75C240B0">
                <wp:simplePos x="0" y="0"/>
                <wp:positionH relativeFrom="column">
                  <wp:posOffset>-1270</wp:posOffset>
                </wp:positionH>
                <wp:positionV relativeFrom="paragraph">
                  <wp:posOffset>425754</wp:posOffset>
                </wp:positionV>
                <wp:extent cx="6184900" cy="597740"/>
                <wp:effectExtent l="0" t="0" r="25400" b="12065"/>
                <wp:wrapNone/>
                <wp:docPr id="80" name="角丸四角形 80"/>
                <wp:cNvGraphicFramePr/>
                <a:graphic xmlns:a="http://schemas.openxmlformats.org/drawingml/2006/main">
                  <a:graphicData uri="http://schemas.microsoft.com/office/word/2010/wordprocessingShape">
                    <wps:wsp>
                      <wps:cNvSpPr/>
                      <wps:spPr>
                        <a:xfrm>
                          <a:off x="0" y="0"/>
                          <a:ext cx="6184900" cy="59774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区による仕事と子育ての両立支援に対しては、「保育園の多様な運営」が圧倒的に多く、「地域の中で子育てをする仕組み」と「企業などに対する啓発」がこれに続いています。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80" o:spid="_x0000_s1062" style="position:absolute;left:0;text-align:left;margin-left:-.1pt;margin-top:33.5pt;width:487pt;height:47.0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区による仕事と子育ての両立支援に対しては、「保育園の多様な運営」が圧倒的に多く、「地域の中で子育てをする仕組み」と「企業などに対する啓発」がこれに続いています。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区に望む子育てと仕事の両立支援</w:t>
      </w:r>
    </w:p>
    <w:p w:rsidR="0018486B" w:rsidRPr="00A8651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D4B81" w:rsidP="0018486B">
      <w:pPr>
        <w:rPr>
          <w:rFonts w:asciiTheme="majorEastAsia" w:eastAsiaTheme="majorEastAsia" w:hAnsiTheme="majorEastAsia"/>
        </w:rPr>
      </w:pPr>
      <w:r w:rsidRPr="001D4B81">
        <w:rPr>
          <w:noProof/>
        </w:rPr>
        <w:drawing>
          <wp:anchor distT="0" distB="0" distL="114300" distR="114300" simplePos="0" relativeHeight="251799552" behindDoc="0" locked="0" layoutInCell="1" allowOverlap="1" wp14:anchorId="383897C0" wp14:editId="6E22654F">
            <wp:simplePos x="0" y="0"/>
            <wp:positionH relativeFrom="column">
              <wp:posOffset>773430</wp:posOffset>
            </wp:positionH>
            <wp:positionV relativeFrom="paragraph">
              <wp:posOffset>92710</wp:posOffset>
            </wp:positionV>
            <wp:extent cx="4432935" cy="3149600"/>
            <wp:effectExtent l="0" t="0" r="5715" b="0"/>
            <wp:wrapNone/>
            <wp:docPr id="252" name="図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432935" cy="314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Pr="00A8651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５　介護</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7696" behindDoc="0" locked="0" layoutInCell="1" allowOverlap="1" wp14:anchorId="38956942" wp14:editId="56F3CF7C">
                <wp:simplePos x="0" y="0"/>
                <wp:positionH relativeFrom="column">
                  <wp:posOffset>5715</wp:posOffset>
                </wp:positionH>
                <wp:positionV relativeFrom="paragraph">
                  <wp:posOffset>416899</wp:posOffset>
                </wp:positionV>
                <wp:extent cx="6184900" cy="572892"/>
                <wp:effectExtent l="0" t="0" r="25400" b="17780"/>
                <wp:wrapNone/>
                <wp:docPr id="83" name="角丸四角形 83"/>
                <wp:cNvGraphicFramePr/>
                <a:graphic xmlns:a="http://schemas.openxmlformats.org/drawingml/2006/main">
                  <a:graphicData uri="http://schemas.microsoft.com/office/word/2010/wordprocessingShape">
                    <wps:wsp>
                      <wps:cNvSpPr/>
                      <wps:spPr>
                        <a:xfrm>
                          <a:off x="0" y="0"/>
                          <a:ext cx="6184900" cy="572892"/>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自身が必要になったとき介護してほしい相手としては、女性では「公的サービス」が最も多く、男性では「配偶者」が多いなど、対象的な結果となっています。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83" o:spid="_x0000_s1063" style="position:absolute;left:0;text-align:left;margin-left:.45pt;margin-top:32.85pt;width:487pt;height:45.1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自身が必要になったとき介護してほしい相手としては、女性では「公的サービス」が最も多く、男性では「配偶者」が多いなど、対象的な結果となっています。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介護してほしい人</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7B3465" w:rsidP="0018486B">
      <w:pPr>
        <w:rPr>
          <w:rFonts w:asciiTheme="majorEastAsia" w:eastAsiaTheme="majorEastAsia" w:hAnsiTheme="majorEastAsia"/>
        </w:rPr>
      </w:pPr>
      <w:r w:rsidRPr="0009198C">
        <w:rPr>
          <w:noProof/>
        </w:rPr>
        <w:drawing>
          <wp:anchor distT="0" distB="0" distL="114300" distR="114300" simplePos="0" relativeHeight="251858944" behindDoc="0" locked="0" layoutInCell="1" allowOverlap="1" wp14:anchorId="626B9EF6" wp14:editId="55BE382E">
            <wp:simplePos x="0" y="0"/>
            <wp:positionH relativeFrom="column">
              <wp:posOffset>373380</wp:posOffset>
            </wp:positionH>
            <wp:positionV relativeFrom="paragraph">
              <wp:posOffset>142875</wp:posOffset>
            </wp:positionV>
            <wp:extent cx="5271480" cy="2764080"/>
            <wp:effectExtent l="0" t="0" r="5715" b="0"/>
            <wp:wrapNone/>
            <wp:docPr id="255" name="図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71480" cy="2764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8720" behindDoc="0" locked="0" layoutInCell="1" allowOverlap="1" wp14:anchorId="7D7E1D5D" wp14:editId="6A398520">
                <wp:simplePos x="0" y="0"/>
                <wp:positionH relativeFrom="column">
                  <wp:posOffset>5715</wp:posOffset>
                </wp:positionH>
                <wp:positionV relativeFrom="paragraph">
                  <wp:posOffset>432131</wp:posOffset>
                </wp:positionV>
                <wp:extent cx="6184900" cy="818222"/>
                <wp:effectExtent l="0" t="0" r="25400" b="20320"/>
                <wp:wrapNone/>
                <wp:docPr id="85" name="角丸四角形 85"/>
                <wp:cNvGraphicFramePr/>
                <a:graphic xmlns:a="http://schemas.openxmlformats.org/drawingml/2006/main">
                  <a:graphicData uri="http://schemas.microsoft.com/office/word/2010/wordprocessingShape">
                    <wps:wsp>
                      <wps:cNvSpPr/>
                      <wps:spPr>
                        <a:xfrm>
                          <a:off x="0" y="0"/>
                          <a:ext cx="6184900" cy="818222"/>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男性の介護参加を促進するためには、「</w:t>
                            </w:r>
                            <w:r w:rsidRPr="008A0145">
                              <w:rPr>
                                <w:rFonts w:hint="eastAsia"/>
                                <w:color w:val="000000" w:themeColor="text1"/>
                                <w:sz w:val="22"/>
                              </w:rPr>
                              <w:t>介護休暇制度を整備する</w:t>
                            </w:r>
                            <w:r>
                              <w:rPr>
                                <w:rFonts w:hint="eastAsia"/>
                                <w:color w:val="000000" w:themeColor="text1"/>
                                <w:sz w:val="22"/>
                              </w:rPr>
                              <w:t>」、「</w:t>
                            </w:r>
                            <w:r w:rsidRPr="008A0145">
                              <w:rPr>
                                <w:rFonts w:hint="eastAsia"/>
                                <w:color w:val="000000" w:themeColor="text1"/>
                                <w:sz w:val="22"/>
                              </w:rPr>
                              <w:t>労働時間を</w:t>
                            </w:r>
                            <w:r>
                              <w:rPr>
                                <w:rFonts w:hint="eastAsia"/>
                                <w:color w:val="000000" w:themeColor="text1"/>
                                <w:sz w:val="22"/>
                              </w:rPr>
                              <w:t>短縮</w:t>
                            </w:r>
                            <w:r w:rsidRPr="008A0145">
                              <w:rPr>
                                <w:rFonts w:hint="eastAsia"/>
                                <w:color w:val="000000" w:themeColor="text1"/>
                                <w:sz w:val="22"/>
                              </w:rPr>
                              <w:t>、在宅勤務、フレックスタイムの導入など</w:t>
                            </w:r>
                            <w:r>
                              <w:rPr>
                                <w:rFonts w:hint="eastAsia"/>
                                <w:color w:val="000000" w:themeColor="text1"/>
                                <w:sz w:val="22"/>
                              </w:rPr>
                              <w:t>」、「</w:t>
                            </w:r>
                            <w:r w:rsidRPr="008A0145">
                              <w:rPr>
                                <w:rFonts w:hint="eastAsia"/>
                                <w:color w:val="000000" w:themeColor="text1"/>
                                <w:sz w:val="22"/>
                              </w:rPr>
                              <w:t>男性</w:t>
                            </w:r>
                            <w:r>
                              <w:rPr>
                                <w:rFonts w:hint="eastAsia"/>
                                <w:color w:val="000000" w:themeColor="text1"/>
                                <w:sz w:val="22"/>
                              </w:rPr>
                              <w:t>へ</w:t>
                            </w:r>
                            <w:r w:rsidRPr="008A0145">
                              <w:rPr>
                                <w:rFonts w:hint="eastAsia"/>
                                <w:color w:val="000000" w:themeColor="text1"/>
                                <w:sz w:val="22"/>
                              </w:rPr>
                              <w:t>の啓発活動を行う</w:t>
                            </w:r>
                            <w:r>
                              <w:rPr>
                                <w:rFonts w:hint="eastAsia"/>
                                <w:color w:val="000000" w:themeColor="text1"/>
                                <w:sz w:val="22"/>
                              </w:rPr>
                              <w:t>」、「</w:t>
                            </w:r>
                            <w:r w:rsidRPr="008A0145">
                              <w:rPr>
                                <w:rFonts w:hint="eastAsia"/>
                                <w:color w:val="000000" w:themeColor="text1"/>
                                <w:sz w:val="22"/>
                              </w:rPr>
                              <w:t>男性</w:t>
                            </w:r>
                            <w:r>
                              <w:rPr>
                                <w:rFonts w:hint="eastAsia"/>
                                <w:color w:val="000000" w:themeColor="text1"/>
                                <w:sz w:val="22"/>
                              </w:rPr>
                              <w:t>向けの</w:t>
                            </w:r>
                            <w:r w:rsidRPr="008A0145">
                              <w:rPr>
                                <w:rFonts w:hint="eastAsia"/>
                                <w:color w:val="000000" w:themeColor="text1"/>
                                <w:sz w:val="22"/>
                              </w:rPr>
                              <w:t>介護講座を開催する</w:t>
                            </w:r>
                            <w:r>
                              <w:rPr>
                                <w:rFonts w:hint="eastAsia"/>
                                <w:color w:val="000000" w:themeColor="text1"/>
                                <w:sz w:val="22"/>
                              </w:rPr>
                              <w:t>」という意見が多くなっています。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85" o:spid="_x0000_s1064" style="position:absolute;left:0;text-align:left;margin-left:.45pt;margin-top:34.05pt;width:487pt;height:64.4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男性の介護参加を促進するためには、「</w:t>
                      </w:r>
                      <w:r w:rsidRPr="008A0145">
                        <w:rPr>
                          <w:rFonts w:hint="eastAsia"/>
                          <w:color w:val="000000" w:themeColor="text1"/>
                          <w:sz w:val="22"/>
                        </w:rPr>
                        <w:t>介護休暇制度を整備する</w:t>
                      </w:r>
                      <w:r>
                        <w:rPr>
                          <w:rFonts w:hint="eastAsia"/>
                          <w:color w:val="000000" w:themeColor="text1"/>
                          <w:sz w:val="22"/>
                        </w:rPr>
                        <w:t>」、「</w:t>
                      </w:r>
                      <w:r w:rsidRPr="008A0145">
                        <w:rPr>
                          <w:rFonts w:hint="eastAsia"/>
                          <w:color w:val="000000" w:themeColor="text1"/>
                          <w:sz w:val="22"/>
                        </w:rPr>
                        <w:t>労働時間を</w:t>
                      </w:r>
                      <w:r>
                        <w:rPr>
                          <w:rFonts w:hint="eastAsia"/>
                          <w:color w:val="000000" w:themeColor="text1"/>
                          <w:sz w:val="22"/>
                        </w:rPr>
                        <w:t>短縮</w:t>
                      </w:r>
                      <w:r w:rsidRPr="008A0145">
                        <w:rPr>
                          <w:rFonts w:hint="eastAsia"/>
                          <w:color w:val="000000" w:themeColor="text1"/>
                          <w:sz w:val="22"/>
                        </w:rPr>
                        <w:t>、在宅勤務、フレックスタイムの導入など</w:t>
                      </w:r>
                      <w:r>
                        <w:rPr>
                          <w:rFonts w:hint="eastAsia"/>
                          <w:color w:val="000000" w:themeColor="text1"/>
                          <w:sz w:val="22"/>
                        </w:rPr>
                        <w:t>」、「</w:t>
                      </w:r>
                      <w:r w:rsidRPr="008A0145">
                        <w:rPr>
                          <w:rFonts w:hint="eastAsia"/>
                          <w:color w:val="000000" w:themeColor="text1"/>
                          <w:sz w:val="22"/>
                        </w:rPr>
                        <w:t>男性</w:t>
                      </w:r>
                      <w:r>
                        <w:rPr>
                          <w:rFonts w:hint="eastAsia"/>
                          <w:color w:val="000000" w:themeColor="text1"/>
                          <w:sz w:val="22"/>
                        </w:rPr>
                        <w:t>へ</w:t>
                      </w:r>
                      <w:r w:rsidRPr="008A0145">
                        <w:rPr>
                          <w:rFonts w:hint="eastAsia"/>
                          <w:color w:val="000000" w:themeColor="text1"/>
                          <w:sz w:val="22"/>
                        </w:rPr>
                        <w:t>の啓発活動を行う</w:t>
                      </w:r>
                      <w:r>
                        <w:rPr>
                          <w:rFonts w:hint="eastAsia"/>
                          <w:color w:val="000000" w:themeColor="text1"/>
                          <w:sz w:val="22"/>
                        </w:rPr>
                        <w:t>」、「</w:t>
                      </w:r>
                      <w:r w:rsidRPr="008A0145">
                        <w:rPr>
                          <w:rFonts w:hint="eastAsia"/>
                          <w:color w:val="000000" w:themeColor="text1"/>
                          <w:sz w:val="22"/>
                        </w:rPr>
                        <w:t>男性</w:t>
                      </w:r>
                      <w:r>
                        <w:rPr>
                          <w:rFonts w:hint="eastAsia"/>
                          <w:color w:val="000000" w:themeColor="text1"/>
                          <w:sz w:val="22"/>
                        </w:rPr>
                        <w:t>向けの</w:t>
                      </w:r>
                      <w:r w:rsidRPr="008A0145">
                        <w:rPr>
                          <w:rFonts w:hint="eastAsia"/>
                          <w:color w:val="000000" w:themeColor="text1"/>
                          <w:sz w:val="22"/>
                        </w:rPr>
                        <w:t>介護講座を開催する</w:t>
                      </w:r>
                      <w:r>
                        <w:rPr>
                          <w:rFonts w:hint="eastAsia"/>
                          <w:color w:val="000000" w:themeColor="text1"/>
                          <w:sz w:val="22"/>
                        </w:rPr>
                        <w:t>」という意見が多くなっています。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男性の介護参加促進（主なもの）</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A36CDC" w:rsidP="0018486B">
      <w:pPr>
        <w:rPr>
          <w:rFonts w:asciiTheme="majorEastAsia" w:eastAsiaTheme="majorEastAsia" w:hAnsiTheme="majorEastAsia"/>
        </w:rPr>
      </w:pPr>
      <w:r w:rsidRPr="00A36CDC">
        <w:rPr>
          <w:noProof/>
        </w:rPr>
        <w:drawing>
          <wp:anchor distT="0" distB="0" distL="114300" distR="114300" simplePos="0" relativeHeight="251860992" behindDoc="0" locked="0" layoutInCell="1" allowOverlap="1" wp14:anchorId="3BB4FEB5" wp14:editId="299C36AE">
            <wp:simplePos x="0" y="0"/>
            <wp:positionH relativeFrom="column">
              <wp:posOffset>11430</wp:posOffset>
            </wp:positionH>
            <wp:positionV relativeFrom="paragraph">
              <wp:posOffset>200025</wp:posOffset>
            </wp:positionV>
            <wp:extent cx="6191885" cy="259905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91885" cy="2599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A8651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51097B" w:rsidP="0018486B">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37317732" wp14:editId="7FB68DD4">
                <wp:simplePos x="0" y="0"/>
                <wp:positionH relativeFrom="column">
                  <wp:posOffset>2106930</wp:posOffset>
                </wp:positionH>
                <wp:positionV relativeFrom="paragraph">
                  <wp:posOffset>9525</wp:posOffset>
                </wp:positionV>
                <wp:extent cx="3604895" cy="565785"/>
                <wp:effectExtent l="0" t="209550" r="14605" b="24765"/>
                <wp:wrapNone/>
                <wp:docPr id="161" name="角丸四角形吹き出し 161"/>
                <wp:cNvGraphicFramePr/>
                <a:graphic xmlns:a="http://schemas.openxmlformats.org/drawingml/2006/main">
                  <a:graphicData uri="http://schemas.microsoft.com/office/word/2010/wordprocessingShape">
                    <wps:wsp>
                      <wps:cNvSpPr/>
                      <wps:spPr>
                        <a:xfrm flipH="1">
                          <a:off x="0" y="0"/>
                          <a:ext cx="3604895" cy="565785"/>
                        </a:xfrm>
                        <a:prstGeom prst="wedgeRoundRectCallout">
                          <a:avLst>
                            <a:gd name="adj1" fmla="val -2713"/>
                            <a:gd name="adj2" fmla="val -83689"/>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「男性への啓発活動」は、全年代で女性が男性より多くなっており、男女の</w:t>
                            </w:r>
                            <w:r w:rsidR="0051097B">
                              <w:rPr>
                                <w:rFonts w:ascii="ＭＳ Ｐゴシック" w:eastAsia="ＭＳ Ｐゴシック" w:hAnsi="ＭＳ Ｐゴシック" w:hint="eastAsia"/>
                                <w:sz w:val="20"/>
                              </w:rPr>
                              <w:t>意識の違いが</w:t>
                            </w:r>
                            <w:r w:rsidR="00B11019">
                              <w:rPr>
                                <w:rFonts w:ascii="ＭＳ Ｐゴシック" w:eastAsia="ＭＳ Ｐゴシック" w:hAnsi="ＭＳ Ｐゴシック" w:hint="eastAsia"/>
                                <w:sz w:val="20"/>
                              </w:rPr>
                              <w:t>分かります</w:t>
                            </w:r>
                            <w:r>
                              <w:rPr>
                                <w:rFonts w:ascii="ＭＳ Ｐゴシック" w:eastAsia="ＭＳ Ｐゴシック" w:hAnsi="ＭＳ Ｐゴシック" w:hint="eastAsia"/>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61" o:spid="_x0000_s1065" type="#_x0000_t62" style="position:absolute;margin-left:165.9pt;margin-top:.75pt;width:283.85pt;height:44.5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" adj="10214,-7277"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「男性への啓発活動」は、全年代で女性が男性より多くなっており、男女の</w:t>
                      </w:r>
                      <w:r w:rsidR="0051097B">
                        <w:rPr>
                          <w:rFonts w:ascii="ＭＳ Ｐゴシック" w:eastAsia="ＭＳ Ｐゴシック" w:hAnsi="ＭＳ Ｐゴシック" w:hint="eastAsia"/>
                          <w:sz w:val="20"/>
                        </w:rPr>
                        <w:t>意識の違いが</w:t>
                      </w:r>
                      <w:r w:rsidR="00B11019">
                        <w:rPr>
                          <w:rFonts w:ascii="ＭＳ Ｐゴシック" w:eastAsia="ＭＳ Ｐゴシック" w:hAnsi="ＭＳ Ｐゴシック" w:hint="eastAsia"/>
                          <w:sz w:val="20"/>
                        </w:rPr>
                        <w:t>分かります</w:t>
                      </w:r>
                      <w:r>
                        <w:rPr>
                          <w:rFonts w:ascii="ＭＳ Ｐゴシック" w:eastAsia="ＭＳ Ｐゴシック" w:hAnsi="ＭＳ Ｐゴシック" w:hint="eastAsia"/>
                          <w:sz w:val="20"/>
                        </w:rPr>
                        <w:t>。</w:t>
                      </w:r>
                    </w:p>
                  </w:txbxContent>
                </v:textbox>
              </v:shape>
            </w:pict>
          </mc:Fallback>
        </mc:AlternateContent>
      </w:r>
      <w:r w:rsidR="0018486B">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６　ＤＶについて</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79744" behindDoc="0" locked="0" layoutInCell="1" allowOverlap="1" wp14:anchorId="39B7F171" wp14:editId="60B644E1">
                <wp:simplePos x="0" y="0"/>
                <wp:positionH relativeFrom="column">
                  <wp:posOffset>1905</wp:posOffset>
                </wp:positionH>
                <wp:positionV relativeFrom="paragraph">
                  <wp:posOffset>390525</wp:posOffset>
                </wp:positionV>
                <wp:extent cx="6184900" cy="685800"/>
                <wp:effectExtent l="0" t="0" r="25400" b="19050"/>
                <wp:wrapNone/>
                <wp:docPr id="87" name="角丸四角形 87"/>
                <wp:cNvGraphicFramePr/>
                <a:graphic xmlns:a="http://schemas.openxmlformats.org/drawingml/2006/main">
                  <a:graphicData uri="http://schemas.microsoft.com/office/word/2010/wordprocessingShape">
                    <wps:wsp>
                      <wps:cNvSpPr/>
                      <wps:spPr>
                        <a:xfrm>
                          <a:off x="0" y="0"/>
                          <a:ext cx="6184900" cy="68580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ＤＶ防止</w:t>
                            </w:r>
                            <w:r w:rsidR="00B11019">
                              <w:rPr>
                                <w:rFonts w:hint="eastAsia"/>
                                <w:color w:val="000000" w:themeColor="text1"/>
                                <w:sz w:val="22"/>
                              </w:rPr>
                              <w:t>法</w:t>
                            </w:r>
                            <w:r>
                              <w:rPr>
                                <w:rFonts w:hint="eastAsia"/>
                                <w:color w:val="000000" w:themeColor="text1"/>
                                <w:sz w:val="22"/>
                              </w:rPr>
                              <w:t>については</w:t>
                            </w:r>
                            <w:r w:rsidR="00B11019">
                              <w:rPr>
                                <w:rFonts w:hint="eastAsia"/>
                                <w:color w:val="000000" w:themeColor="text1"/>
                                <w:sz w:val="22"/>
                              </w:rPr>
                              <w:t>、</w:t>
                            </w:r>
                            <w:r>
                              <w:rPr>
                                <w:rFonts w:hint="eastAsia"/>
                                <w:color w:val="000000" w:themeColor="text1"/>
                                <w:sz w:val="22"/>
                              </w:rPr>
                              <w:t>「法律名も内容も知っている」が３割台、また、「聞いたことはあるが、内容は知らない」は５割台であり、男女ともに認知度は９割近くとなっています。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87" o:spid="_x0000_s1066" style="position:absolute;left:0;text-align:left;margin-left:.15pt;margin-top:30.75pt;width:487pt;height:5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ＤＶ防止</w:t>
                      </w:r>
                      <w:r w:rsidR="00B11019">
                        <w:rPr>
                          <w:rFonts w:hint="eastAsia"/>
                          <w:color w:val="000000" w:themeColor="text1"/>
                          <w:sz w:val="22"/>
                        </w:rPr>
                        <w:t>法</w:t>
                      </w:r>
                      <w:r>
                        <w:rPr>
                          <w:rFonts w:hint="eastAsia"/>
                          <w:color w:val="000000" w:themeColor="text1"/>
                          <w:sz w:val="22"/>
                        </w:rPr>
                        <w:t>については</w:t>
                      </w:r>
                      <w:r w:rsidR="00B11019">
                        <w:rPr>
                          <w:rFonts w:hint="eastAsia"/>
                          <w:color w:val="000000" w:themeColor="text1"/>
                          <w:sz w:val="22"/>
                        </w:rPr>
                        <w:t>、</w:t>
                      </w:r>
                      <w:r>
                        <w:rPr>
                          <w:rFonts w:hint="eastAsia"/>
                          <w:color w:val="000000" w:themeColor="text1"/>
                          <w:sz w:val="22"/>
                        </w:rPr>
                        <w:t>「法律名も内容も知っている」が３割台、また、「聞いたことはあるが、内容は知らない」は５割台であり、男女ともに認知度は９割近くとなっています。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ドメスティック・バイオレンス（ＤＶ）防止法の認知</w:t>
      </w:r>
    </w:p>
    <w:p w:rsidR="0018486B" w:rsidRPr="00A8651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FD33D3" w:rsidP="0018486B">
      <w:pPr>
        <w:rPr>
          <w:rFonts w:asciiTheme="majorEastAsia" w:eastAsiaTheme="majorEastAsia" w:hAnsiTheme="majorEastAsia"/>
        </w:rPr>
      </w:pPr>
      <w:r w:rsidRPr="00FD33D3">
        <w:rPr>
          <w:noProof/>
        </w:rPr>
        <w:drawing>
          <wp:anchor distT="0" distB="0" distL="114300" distR="114300" simplePos="0" relativeHeight="251862016" behindDoc="0" locked="0" layoutInCell="1" allowOverlap="1" wp14:anchorId="4B7D5ADB" wp14:editId="23136BB6">
            <wp:simplePos x="0" y="0"/>
            <wp:positionH relativeFrom="column">
              <wp:posOffset>518160</wp:posOffset>
            </wp:positionH>
            <wp:positionV relativeFrom="paragraph">
              <wp:posOffset>93345</wp:posOffset>
            </wp:positionV>
            <wp:extent cx="5210640" cy="455328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10640" cy="4553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3296" behindDoc="0" locked="0" layoutInCell="1" allowOverlap="1" wp14:anchorId="3B17EB07" wp14:editId="1FA03114">
                <wp:simplePos x="0" y="0"/>
                <wp:positionH relativeFrom="column">
                  <wp:posOffset>2164080</wp:posOffset>
                </wp:positionH>
                <wp:positionV relativeFrom="paragraph">
                  <wp:posOffset>0</wp:posOffset>
                </wp:positionV>
                <wp:extent cx="3521075" cy="311785"/>
                <wp:effectExtent l="0" t="152400" r="22225" b="12065"/>
                <wp:wrapNone/>
                <wp:docPr id="163" name="角丸四角形吹き出し 163"/>
                <wp:cNvGraphicFramePr/>
                <a:graphic xmlns:a="http://schemas.openxmlformats.org/drawingml/2006/main">
                  <a:graphicData uri="http://schemas.microsoft.com/office/word/2010/wordprocessingShape">
                    <wps:wsp>
                      <wps:cNvSpPr/>
                      <wps:spPr>
                        <a:xfrm flipH="1">
                          <a:off x="0" y="0"/>
                          <a:ext cx="3521075" cy="311785"/>
                        </a:xfrm>
                        <a:prstGeom prst="wedgeRoundRectCallout">
                          <a:avLst>
                            <a:gd name="adj1" fmla="val -36093"/>
                            <a:gd name="adj2" fmla="val -96835"/>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男女ともに若年層では比較的に認知度が低くなっています。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63" o:spid="_x0000_s1067" type="#_x0000_t62" style="position:absolute;left:0;text-align:left;margin-left:170.4pt;margin-top:0;width:277.25pt;height:24.5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" adj="3004,-10116"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男女ともに若年層では比較的に認知度が低くなっています。</w:t>
                      </w:r>
                    </w:p>
                  </w:txbxContent>
                </v:textbox>
              </v:shape>
            </w:pict>
          </mc:Fallback>
        </mc:AlternateContent>
      </w:r>
    </w:p>
    <w:p w:rsidR="0018486B" w:rsidRDefault="0018486B" w:rsidP="0018486B">
      <w:pPr>
        <w:rPr>
          <w:rFonts w:asciiTheme="majorEastAsia" w:eastAsiaTheme="majorEastAsia" w:hAnsiTheme="majorEastAsia"/>
        </w:rPr>
      </w:pPr>
      <w:r>
        <w:rPr>
          <w:rFonts w:asciiTheme="minorEastAsia" w:hAnsiTheme="minorEastAsia" w:hint="eastAsia"/>
          <w:noProof/>
          <w:sz w:val="18"/>
        </w:rPr>
        <mc:AlternateContent>
          <mc:Choice Requires="wps">
            <w:drawing>
              <wp:anchor distT="0" distB="0" distL="114300" distR="114300" simplePos="0" relativeHeight="251704320" behindDoc="0" locked="0" layoutInCell="1" allowOverlap="1" wp14:anchorId="5F879552" wp14:editId="6F784872">
                <wp:simplePos x="0" y="0"/>
                <wp:positionH relativeFrom="column">
                  <wp:posOffset>-15240</wp:posOffset>
                </wp:positionH>
                <wp:positionV relativeFrom="paragraph">
                  <wp:posOffset>174463</wp:posOffset>
                </wp:positionV>
                <wp:extent cx="6184900" cy="1"/>
                <wp:effectExtent l="38100" t="38100" r="63500" b="57150"/>
                <wp:wrapNone/>
                <wp:docPr id="165" name="直線コネクタ 165"/>
                <wp:cNvGraphicFramePr/>
                <a:graphic xmlns:a="http://schemas.openxmlformats.org/drawingml/2006/main">
                  <a:graphicData uri="http://schemas.microsoft.com/office/word/2010/wordprocessingShape">
                    <wps:wsp>
                      <wps:cNvCnPr/>
                      <wps:spPr>
                        <a:xfrm flipV="1">
                          <a:off x="0" y="0"/>
                          <a:ext cx="6184900" cy="1"/>
                        </a:xfrm>
                        <a:prstGeom prst="line">
                          <a:avLst/>
                        </a:prstGeom>
                        <a:ln>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165" o:spid="_x0000_s1026" style="position:absolute;left:0;text-align:left;flip:y;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pt,13.75pt" to="485.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" strokecolor="black [3040]">
                <v:stroke startarrow="oval" endarrow="oval"/>
              </v:line>
            </w:pict>
          </mc:Fallback>
        </mc:AlternateContent>
      </w:r>
    </w:p>
    <w:p w:rsidR="0018486B" w:rsidRPr="00C56D7B" w:rsidRDefault="0018486B" w:rsidP="0018486B">
      <w:pPr>
        <w:rPr>
          <w:rFonts w:asciiTheme="majorEastAsia" w:eastAsiaTheme="majorEastAsia" w:hAnsiTheme="majorEastAsia"/>
          <w:sz w:val="20"/>
        </w:rPr>
      </w:pPr>
      <w:r w:rsidRPr="00C56D7B">
        <w:rPr>
          <w:rFonts w:asciiTheme="majorEastAsia" w:eastAsiaTheme="majorEastAsia" w:hAnsiTheme="majorEastAsia" w:hint="eastAsia"/>
          <w:sz w:val="20"/>
        </w:rPr>
        <w:t>ドメスティック・バイオレンス（ＤＶ）とは？</w:t>
      </w:r>
    </w:p>
    <w:p w:rsidR="0018486B" w:rsidRPr="00C56D7B" w:rsidRDefault="0018486B" w:rsidP="0018486B">
      <w:pPr>
        <w:rPr>
          <w:rFonts w:asciiTheme="majorEastAsia" w:eastAsiaTheme="majorEastAsia" w:hAnsiTheme="majorEastAsia"/>
          <w:sz w:val="22"/>
        </w:rPr>
      </w:pPr>
      <w:r w:rsidRPr="00C56D7B">
        <w:rPr>
          <w:rFonts w:asciiTheme="minorEastAsia" w:hAnsiTheme="minorEastAsia" w:hint="eastAsia"/>
          <w:sz w:val="20"/>
        </w:rPr>
        <w:t xml:space="preserve">　ドメスティック・バイオレンス（ＤＶ）とは、配偶者（事実婚も含む）や恋人など、親密な関係の中で起こる暴力のことをいいます。暴力は、なぐる・けるなどの身体に対する暴力だけではなく、性行為を強要するなどの性的暴力や、人前でバカにしたり、友人や実家との付き合いを制限するなどの、精神的・社会的暴力も含まれます。平成13年に『配偶者からの暴力の防止及び被害者の保護に関する法律（ＤＶ防止法）』が制定されました</w:t>
      </w:r>
      <w:r w:rsidR="00186765">
        <w:rPr>
          <w:rFonts w:asciiTheme="minorEastAsia" w:hAnsiTheme="minorEastAsia" w:hint="eastAsia"/>
          <w:sz w:val="20"/>
        </w:rPr>
        <w:t>。</w:t>
      </w:r>
      <w:r w:rsidRPr="00C56D7B">
        <w:rPr>
          <w:rFonts w:asciiTheme="minorEastAsia" w:hAnsiTheme="minorEastAsia" w:hint="eastAsia"/>
          <w:sz w:val="20"/>
        </w:rPr>
        <w:t>（平成16年、19年</w:t>
      </w:r>
      <w:r w:rsidR="00186765">
        <w:rPr>
          <w:rFonts w:asciiTheme="minorEastAsia" w:hAnsiTheme="minorEastAsia" w:hint="eastAsia"/>
          <w:sz w:val="20"/>
        </w:rPr>
        <w:t>、25年</w:t>
      </w:r>
      <w:r w:rsidRPr="00C56D7B">
        <w:rPr>
          <w:rFonts w:asciiTheme="minorEastAsia" w:hAnsiTheme="minorEastAsia" w:hint="eastAsia"/>
          <w:sz w:val="20"/>
        </w:rPr>
        <w:t>一部改正）</w:t>
      </w:r>
      <w:r w:rsidRPr="00C56D7B">
        <w:rPr>
          <w:rFonts w:asciiTheme="majorEastAsia" w:eastAsiaTheme="majorEastAsia" w:hAnsiTheme="majorEastAsia"/>
          <w:sz w:val="22"/>
        </w:rPr>
        <w:br w:type="page"/>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680768" behindDoc="0" locked="0" layoutInCell="1" allowOverlap="1" wp14:anchorId="74803F90" wp14:editId="771364C8">
                <wp:simplePos x="0" y="0"/>
                <wp:positionH relativeFrom="column">
                  <wp:posOffset>7620</wp:posOffset>
                </wp:positionH>
                <wp:positionV relativeFrom="paragraph">
                  <wp:posOffset>446101</wp:posOffset>
                </wp:positionV>
                <wp:extent cx="6184900" cy="605155"/>
                <wp:effectExtent l="0" t="0" r="25400" b="23495"/>
                <wp:wrapNone/>
                <wp:docPr id="89" name="角丸四角形 89"/>
                <wp:cNvGraphicFramePr/>
                <a:graphic xmlns:a="http://schemas.openxmlformats.org/drawingml/2006/main">
                  <a:graphicData uri="http://schemas.microsoft.com/office/word/2010/wordprocessingShape">
                    <wps:wsp>
                      <wps:cNvSpPr/>
                      <wps:spPr>
                        <a:xfrm>
                          <a:off x="0" y="0"/>
                          <a:ext cx="6184900" cy="60515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ＤＶだと思うものとして、身体的暴力に関しては特に高い認識を示しています。それに比べると、精神的暴力や避妊に協力しない性的暴力は認識が低くなっています。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89" o:spid="_x0000_s1068" style="position:absolute;left:0;text-align:left;margin-left:.6pt;margin-top:35.15pt;width:487pt;height:47.6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ＤＶだと思うものとして、身体的暴力に関しては特に高い認識を示しています。それに比べると、精神的暴力や避妊に協力しない性的暴力は認識が低くなっています。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ドメスティック・バイオレンス（ＤＶ）だと思うもの</w:t>
      </w:r>
    </w:p>
    <w:p w:rsidR="0018486B" w:rsidRPr="00F15E5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640EA6" w:rsidP="0018486B">
      <w:pPr>
        <w:rPr>
          <w:rFonts w:asciiTheme="majorEastAsia" w:eastAsiaTheme="majorEastAsia" w:hAnsiTheme="majorEastAsia"/>
        </w:rPr>
      </w:pPr>
      <w:r w:rsidRPr="00640EA6">
        <w:rPr>
          <w:noProof/>
        </w:rPr>
        <w:drawing>
          <wp:anchor distT="0" distB="0" distL="114300" distR="114300" simplePos="0" relativeHeight="251874304" behindDoc="0" locked="0" layoutInCell="1" allowOverlap="1" wp14:anchorId="3E0E3508" wp14:editId="42154ECB">
            <wp:simplePos x="0" y="0"/>
            <wp:positionH relativeFrom="column">
              <wp:posOffset>327660</wp:posOffset>
            </wp:positionH>
            <wp:positionV relativeFrom="paragraph">
              <wp:posOffset>38100</wp:posOffset>
            </wp:positionV>
            <wp:extent cx="5528880" cy="6259680"/>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28880" cy="6259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81792" behindDoc="0" locked="0" layoutInCell="1" allowOverlap="1" wp14:anchorId="467CA83F" wp14:editId="374F654F">
                <wp:simplePos x="0" y="0"/>
                <wp:positionH relativeFrom="column">
                  <wp:posOffset>-1905</wp:posOffset>
                </wp:positionH>
                <wp:positionV relativeFrom="paragraph">
                  <wp:posOffset>429591</wp:posOffset>
                </wp:positionV>
                <wp:extent cx="6184900" cy="666006"/>
                <wp:effectExtent l="0" t="0" r="25400" b="20320"/>
                <wp:wrapNone/>
                <wp:docPr id="91" name="角丸四角形 91"/>
                <wp:cNvGraphicFramePr/>
                <a:graphic xmlns:a="http://schemas.openxmlformats.org/drawingml/2006/main">
                  <a:graphicData uri="http://schemas.microsoft.com/office/word/2010/wordprocessingShape">
                    <wps:wsp>
                      <wps:cNvSpPr/>
                      <wps:spPr>
                        <a:xfrm>
                          <a:off x="0" y="0"/>
                          <a:ext cx="6184900" cy="666006"/>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ドメスティック・バイオレンスに対する考えは、「</w:t>
                            </w:r>
                            <w:r>
                              <w:rPr>
                                <w:rFonts w:hint="eastAsia"/>
                                <w:color w:val="000000" w:themeColor="text1"/>
                                <w:sz w:val="22"/>
                              </w:rPr>
                              <w:t>100</w:t>
                            </w:r>
                            <w:r>
                              <w:rPr>
                                <w:rFonts w:hint="eastAsia"/>
                                <w:color w:val="000000" w:themeColor="text1"/>
                                <w:sz w:val="22"/>
                              </w:rPr>
                              <w:t>％加害者に責任がある」が「被害者にも原因の一端がある」を上回っています。また、性別や年代による違いも大きくなっています。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91" o:spid="_x0000_s1069" style="position:absolute;left:0;text-align:left;margin-left:-.15pt;margin-top:33.85pt;width:487pt;height:52.4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ドメスティック・バイオレンスに対する考えは、「</w:t>
                      </w:r>
                      <w:r>
                        <w:rPr>
                          <w:rFonts w:hint="eastAsia"/>
                          <w:color w:val="000000" w:themeColor="text1"/>
                          <w:sz w:val="22"/>
                        </w:rPr>
                        <w:t>100</w:t>
                      </w:r>
                      <w:r>
                        <w:rPr>
                          <w:rFonts w:hint="eastAsia"/>
                          <w:color w:val="000000" w:themeColor="text1"/>
                          <w:sz w:val="22"/>
                        </w:rPr>
                        <w:t>％加害者に責任がある」が「被害者にも原因の一端がある」を上回っています。また、性別や年代による違いも大きくなっています。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ドメスティック・バイオレンス（ＤＶ）についての考え方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0E20E7" w:rsidP="0018486B">
      <w:pPr>
        <w:rPr>
          <w:rFonts w:asciiTheme="majorEastAsia" w:eastAsiaTheme="majorEastAsia" w:hAnsiTheme="majorEastAsia"/>
        </w:rPr>
      </w:pPr>
      <w:r w:rsidRPr="000E20E7">
        <w:rPr>
          <w:noProof/>
        </w:rPr>
        <w:drawing>
          <wp:anchor distT="0" distB="0" distL="114300" distR="114300" simplePos="0" relativeHeight="251933696" behindDoc="0" locked="0" layoutInCell="1" allowOverlap="1">
            <wp:simplePos x="0" y="0"/>
            <wp:positionH relativeFrom="column">
              <wp:posOffset>-36195</wp:posOffset>
            </wp:positionH>
            <wp:positionV relativeFrom="paragraph">
              <wp:posOffset>9525</wp:posOffset>
            </wp:positionV>
            <wp:extent cx="6192520" cy="1926728"/>
            <wp:effectExtent l="0" t="0" r="0" b="0"/>
            <wp:wrapNone/>
            <wp:docPr id="231" name="図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92520" cy="19267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15E5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jc w:val="center"/>
        <w:rPr>
          <w:rFonts w:asciiTheme="majorEastAsia" w:eastAsiaTheme="majorEastAsia" w:hAnsiTheme="majorEastAsia"/>
        </w:rPr>
      </w:pPr>
      <w:r>
        <w:rPr>
          <w:rFonts w:asciiTheme="majorEastAsia" w:eastAsiaTheme="majorEastAsia" w:hAnsiTheme="majorEastAsia" w:hint="eastAsia"/>
        </w:rPr>
        <w:t>◇◇性・年代別にみたＤＶについての考え方（主なもの）◇◇</w:t>
      </w: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8416" behindDoc="0" locked="0" layoutInCell="1" allowOverlap="1" wp14:anchorId="7C96DB97" wp14:editId="427331EF">
                <wp:simplePos x="0" y="0"/>
                <wp:positionH relativeFrom="column">
                  <wp:posOffset>3545840</wp:posOffset>
                </wp:positionH>
                <wp:positionV relativeFrom="paragraph">
                  <wp:posOffset>143510</wp:posOffset>
                </wp:positionV>
                <wp:extent cx="2645410" cy="607060"/>
                <wp:effectExtent l="0" t="0" r="21590" b="345440"/>
                <wp:wrapNone/>
                <wp:docPr id="170" name="角丸四角形吹き出し 170"/>
                <wp:cNvGraphicFramePr/>
                <a:graphic xmlns:a="http://schemas.openxmlformats.org/drawingml/2006/main">
                  <a:graphicData uri="http://schemas.microsoft.com/office/word/2010/wordprocessingShape">
                    <wps:wsp>
                      <wps:cNvSpPr/>
                      <wps:spPr>
                        <a:xfrm flipH="1">
                          <a:off x="0" y="0"/>
                          <a:ext cx="2645410" cy="607060"/>
                        </a:xfrm>
                        <a:prstGeom prst="wedgeRoundRectCallout">
                          <a:avLst>
                            <a:gd name="adj1" fmla="val -23379"/>
                            <a:gd name="adj2" fmla="val 101377"/>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男性は20代で、「被害者にも原因」が「100％加害者に責任」を上回っています。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70" o:spid="_x0000_s1070" type="#_x0000_t62" style="position:absolute;left:0;text-align:left;margin-left:279.2pt;margin-top:11.3pt;width:208.3pt;height:47.8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" adj="5750,32697"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男性は20代で、「被害者にも原因」が「100％加害者に責任」を上回っています。</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707392" behindDoc="0" locked="0" layoutInCell="1" allowOverlap="1" wp14:anchorId="584F74D1" wp14:editId="7B414B57">
                <wp:simplePos x="0" y="0"/>
                <wp:positionH relativeFrom="column">
                  <wp:posOffset>63500</wp:posOffset>
                </wp:positionH>
                <wp:positionV relativeFrom="paragraph">
                  <wp:posOffset>145111</wp:posOffset>
                </wp:positionV>
                <wp:extent cx="2645410" cy="607060"/>
                <wp:effectExtent l="0" t="0" r="21590" b="307340"/>
                <wp:wrapNone/>
                <wp:docPr id="169" name="角丸四角形吹き出し 169"/>
                <wp:cNvGraphicFramePr/>
                <a:graphic xmlns:a="http://schemas.openxmlformats.org/drawingml/2006/main">
                  <a:graphicData uri="http://schemas.microsoft.com/office/word/2010/wordprocessingShape">
                    <wps:wsp>
                      <wps:cNvSpPr/>
                      <wps:spPr>
                        <a:xfrm flipH="1">
                          <a:off x="0" y="0"/>
                          <a:ext cx="2645410" cy="607060"/>
                        </a:xfrm>
                        <a:prstGeom prst="wedgeRoundRectCallout">
                          <a:avLst>
                            <a:gd name="adj1" fmla="val 21105"/>
                            <a:gd name="adj2" fmla="val 96138"/>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女性は全年代で「100％加害者に責任」という意見の方が多くなっています。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69" o:spid="_x0000_s1071" type="#_x0000_t62" style="position:absolute;left:0;text-align:left;margin-left:5pt;margin-top:11.45pt;width:208.3pt;height:47.8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" adj="15359,31566"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女性は全年代で「100％加害者に責任」という意見の方が多くなっています。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sidRPr="005A3660">
        <w:rPr>
          <w:rFonts w:ascii="HGP創英角ﾎﾟｯﾌﾟ体" w:eastAsia="HGP創英角ﾎﾟｯﾌﾟ体" w:hAnsi="HGP創英角ﾎﾟｯﾌﾟ体" w:hint="eastAsia"/>
          <w:i/>
          <w:noProof/>
          <w:color w:val="4F81BD" w:themeColor="accent1"/>
          <w:sz w:val="44"/>
        </w:rPr>
        <mc:AlternateContent>
          <mc:Choice Requires="wps">
            <w:drawing>
              <wp:anchor distT="0" distB="0" distL="114300" distR="114300" simplePos="0" relativeHeight="251763712" behindDoc="0" locked="0" layoutInCell="1" allowOverlap="1" wp14:anchorId="12F44B82" wp14:editId="41017A4A">
                <wp:simplePos x="0" y="0"/>
                <wp:positionH relativeFrom="column">
                  <wp:posOffset>1264920</wp:posOffset>
                </wp:positionH>
                <wp:positionV relativeFrom="paragraph">
                  <wp:posOffset>139065</wp:posOffset>
                </wp:positionV>
                <wp:extent cx="4034790" cy="332740"/>
                <wp:effectExtent l="0" t="0" r="0" b="0"/>
                <wp:wrapNone/>
                <wp:docPr id="168" name="角丸四角形 168"/>
                <wp:cNvGraphicFramePr/>
                <a:graphic xmlns:a="http://schemas.openxmlformats.org/drawingml/2006/main">
                  <a:graphicData uri="http://schemas.microsoft.com/office/word/2010/wordprocessingShape">
                    <wps:wsp>
                      <wps:cNvSpPr/>
                      <wps:spPr>
                        <a:xfrm>
                          <a:off x="0" y="0"/>
                          <a:ext cx="4034790" cy="332740"/>
                        </a:xfrm>
                        <a:prstGeom prst="round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5F0FC9" w:rsidRDefault="006A7214" w:rsidP="0018486B">
                            <w:pPr>
                              <w:jc w:val="center"/>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68" o:spid="_x0000_s1072" style="position:absolute;left:0;text-align:left;margin-left:99.6pt;margin-top:10.95pt;width:317.7pt;height:26.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" filled="f" stroked="f" strokeweight=".25pt">
                <v:textbox>
                  <w:txbxContent>
                    <w:p w:rsidR="006A7214" w:rsidRPr="005F0FC9" w:rsidRDefault="006A7214" w:rsidP="0018486B">
                      <w:pPr>
                        <w:jc w:val="center"/>
                        <w:rPr>
                          <w:rFonts w:asciiTheme="majorEastAsia" w:eastAsiaTheme="majorEastAsia" w:hAnsiTheme="majorEastAsia"/>
                          <w:color w:val="000000" w:themeColor="text1"/>
                          <w:sz w:val="24"/>
                        </w:rPr>
                      </w:pPr>
                      <w:r w:rsidRPr="005F0FC9">
                        <w:rPr>
                          <w:rFonts w:asciiTheme="majorEastAsia" w:eastAsiaTheme="majorEastAsia" w:hAnsiTheme="majorEastAsia" w:hint="eastAsia"/>
                          <w:color w:val="000000" w:themeColor="text1"/>
                          <w:sz w:val="24"/>
                        </w:rPr>
                        <w:t xml:space="preserve">【女性】　　　　　　　</w:t>
                      </w:r>
                      <w:r>
                        <w:rPr>
                          <w:rFonts w:asciiTheme="majorEastAsia" w:eastAsiaTheme="majorEastAsia" w:hAnsiTheme="majorEastAsia" w:hint="eastAsia"/>
                          <w:color w:val="000000" w:themeColor="text1"/>
                          <w:sz w:val="24"/>
                        </w:rPr>
                        <w:t xml:space="preserve">     　　         </w:t>
                      </w:r>
                      <w:r w:rsidRPr="005F0FC9">
                        <w:rPr>
                          <w:rFonts w:asciiTheme="majorEastAsia" w:eastAsiaTheme="majorEastAsia" w:hAnsiTheme="majorEastAsia" w:hint="eastAsia"/>
                          <w:color w:val="000000" w:themeColor="text1"/>
                          <w:sz w:val="24"/>
                        </w:rPr>
                        <w:t xml:space="preserve">　【男性】</w:t>
                      </w:r>
                    </w:p>
                  </w:txbxContent>
                </v:textbox>
              </v:roundrect>
            </w:pict>
          </mc:Fallback>
        </mc:AlternateContent>
      </w:r>
    </w:p>
    <w:p w:rsidR="0018486B" w:rsidRDefault="009F490A" w:rsidP="0018486B">
      <w:pPr>
        <w:rPr>
          <w:rFonts w:asciiTheme="majorEastAsia" w:eastAsiaTheme="majorEastAsia" w:hAnsiTheme="majorEastAsia"/>
        </w:rPr>
      </w:pPr>
      <w:r w:rsidRPr="009F490A">
        <w:rPr>
          <w:noProof/>
        </w:rPr>
        <w:drawing>
          <wp:anchor distT="0" distB="0" distL="114300" distR="114300" simplePos="0" relativeHeight="251805696" behindDoc="0" locked="0" layoutInCell="1" allowOverlap="1" wp14:anchorId="70BD4E55" wp14:editId="297310D6">
            <wp:simplePos x="0" y="0"/>
            <wp:positionH relativeFrom="column">
              <wp:posOffset>-28575</wp:posOffset>
            </wp:positionH>
            <wp:positionV relativeFrom="paragraph">
              <wp:posOffset>175260</wp:posOffset>
            </wp:positionV>
            <wp:extent cx="6254445" cy="2960924"/>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254445" cy="296092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７　社会参加・参画</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82816" behindDoc="0" locked="0" layoutInCell="1" allowOverlap="1" wp14:anchorId="3E59A242" wp14:editId="0FB28084">
                <wp:simplePos x="0" y="0"/>
                <wp:positionH relativeFrom="column">
                  <wp:posOffset>0</wp:posOffset>
                </wp:positionH>
                <wp:positionV relativeFrom="paragraph">
                  <wp:posOffset>447675</wp:posOffset>
                </wp:positionV>
                <wp:extent cx="6184900" cy="685800"/>
                <wp:effectExtent l="0" t="0" r="25400" b="19050"/>
                <wp:wrapNone/>
                <wp:docPr id="94" name="角丸四角形 94"/>
                <wp:cNvGraphicFramePr/>
                <a:graphic xmlns:a="http://schemas.openxmlformats.org/drawingml/2006/main">
                  <a:graphicData uri="http://schemas.microsoft.com/office/word/2010/wordprocessingShape">
                    <wps:wsp>
                      <wps:cNvSpPr/>
                      <wps:spPr>
                        <a:xfrm>
                          <a:off x="0" y="0"/>
                          <a:ext cx="6184900" cy="68580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日常的な交流の持てるグループやサークル、団体などへ「参加している」人は、女性では</w:t>
                            </w:r>
                            <w:r>
                              <w:rPr>
                                <w:rFonts w:hint="eastAsia"/>
                                <w:color w:val="000000" w:themeColor="text1"/>
                                <w:sz w:val="22"/>
                              </w:rPr>
                              <w:t>37.2</w:t>
                            </w:r>
                            <w:r>
                              <w:rPr>
                                <w:rFonts w:hint="eastAsia"/>
                                <w:color w:val="000000" w:themeColor="text1"/>
                                <w:sz w:val="22"/>
                              </w:rPr>
                              <w:t>％、男性では</w:t>
                            </w:r>
                            <w:r>
                              <w:rPr>
                                <w:rFonts w:hint="eastAsia"/>
                                <w:color w:val="000000" w:themeColor="text1"/>
                                <w:sz w:val="22"/>
                              </w:rPr>
                              <w:t>31.9</w:t>
                            </w:r>
                            <w:r>
                              <w:rPr>
                                <w:rFonts w:hint="eastAsia"/>
                                <w:color w:val="000000" w:themeColor="text1"/>
                                <w:sz w:val="22"/>
                              </w:rPr>
                              <w:t>％と、女性の方が参加率が高くなっています。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94" o:spid="_x0000_s1073" style="position:absolute;left:0;text-align:left;margin-left:0;margin-top:35.25pt;width:487pt;height:54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日常的な交流の持てるグループやサークル、団体などへ「参加している」人は、女性では</w:t>
                      </w:r>
                      <w:r>
                        <w:rPr>
                          <w:rFonts w:hint="eastAsia"/>
                          <w:color w:val="000000" w:themeColor="text1"/>
                          <w:sz w:val="22"/>
                        </w:rPr>
                        <w:t>37.2</w:t>
                      </w:r>
                      <w:r>
                        <w:rPr>
                          <w:rFonts w:hint="eastAsia"/>
                          <w:color w:val="000000" w:themeColor="text1"/>
                          <w:sz w:val="22"/>
                        </w:rPr>
                        <w:t>％、男性では</w:t>
                      </w:r>
                      <w:r>
                        <w:rPr>
                          <w:rFonts w:hint="eastAsia"/>
                          <w:color w:val="000000" w:themeColor="text1"/>
                          <w:sz w:val="22"/>
                        </w:rPr>
                        <w:t>31.9</w:t>
                      </w:r>
                      <w:r>
                        <w:rPr>
                          <w:rFonts w:hint="eastAsia"/>
                          <w:color w:val="000000" w:themeColor="text1"/>
                          <w:sz w:val="22"/>
                        </w:rPr>
                        <w:t>％と、女性の方が参加率が高くなっています。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グループ・団体への参加状況</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267B72" w:rsidP="0018486B">
      <w:pPr>
        <w:rPr>
          <w:rFonts w:asciiTheme="majorEastAsia" w:eastAsiaTheme="majorEastAsia" w:hAnsiTheme="majorEastAsia"/>
        </w:rPr>
      </w:pPr>
      <w:r w:rsidRPr="00267B72">
        <w:rPr>
          <w:noProof/>
        </w:rPr>
        <w:drawing>
          <wp:anchor distT="0" distB="0" distL="114300" distR="114300" simplePos="0" relativeHeight="251838464" behindDoc="0" locked="0" layoutInCell="1" allowOverlap="1" wp14:anchorId="4DF906D1" wp14:editId="658768F9">
            <wp:simplePos x="0" y="0"/>
            <wp:positionH relativeFrom="column">
              <wp:posOffset>-36195</wp:posOffset>
            </wp:positionH>
            <wp:positionV relativeFrom="paragraph">
              <wp:posOffset>76200</wp:posOffset>
            </wp:positionV>
            <wp:extent cx="6192520" cy="1453682"/>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92520" cy="145368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15E5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83840" behindDoc="0" locked="0" layoutInCell="1" allowOverlap="1" wp14:anchorId="16D30BA0" wp14:editId="3971B392">
                <wp:simplePos x="0" y="0"/>
                <wp:positionH relativeFrom="column">
                  <wp:posOffset>9525</wp:posOffset>
                </wp:positionH>
                <wp:positionV relativeFrom="paragraph">
                  <wp:posOffset>410541</wp:posOffset>
                </wp:positionV>
                <wp:extent cx="6184900" cy="859155"/>
                <wp:effectExtent l="0" t="0" r="25400" b="17145"/>
                <wp:wrapNone/>
                <wp:docPr id="95" name="角丸四角形 95"/>
                <wp:cNvGraphicFramePr/>
                <a:graphic xmlns:a="http://schemas.openxmlformats.org/drawingml/2006/main">
                  <a:graphicData uri="http://schemas.microsoft.com/office/word/2010/wordprocessingShape">
                    <wps:wsp>
                      <wps:cNvSpPr/>
                      <wps:spPr>
                        <a:xfrm>
                          <a:off x="0" y="0"/>
                          <a:ext cx="6184900" cy="85915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参加している人の活動内容をみると、「趣味的活動」と「スポーツ活動」が特に多くなっています。この他では、「ＰＴＡ・子ども会活動」、「ボランティア・福祉活動・ＮＰＯ活動」、「学習活動」などが続い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95" o:spid="_x0000_s1074" style="position:absolute;left:0;text-align:left;margin-left:.75pt;margin-top:32.35pt;width:487pt;height:67.6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参加している人の活動内容をみると、「趣味的活動」と「スポーツ活動」が特に多くなっています。この他では、「ＰＴＡ・子ども会活動」、「ボランティア・福祉活動・ＮＰＯ活動」、「学習活動」などが続い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活動内容</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9440" behindDoc="0" locked="0" layoutInCell="1" allowOverlap="1" wp14:anchorId="5A02B597" wp14:editId="34FD3B9F">
                <wp:simplePos x="0" y="0"/>
                <wp:positionH relativeFrom="column">
                  <wp:posOffset>1602105</wp:posOffset>
                </wp:positionH>
                <wp:positionV relativeFrom="paragraph">
                  <wp:posOffset>57150</wp:posOffset>
                </wp:positionV>
                <wp:extent cx="2228850" cy="607060"/>
                <wp:effectExtent l="0" t="0" r="19050" b="554990"/>
                <wp:wrapNone/>
                <wp:docPr id="173" name="角丸四角形吹き出し 173"/>
                <wp:cNvGraphicFramePr/>
                <a:graphic xmlns:a="http://schemas.openxmlformats.org/drawingml/2006/main">
                  <a:graphicData uri="http://schemas.microsoft.com/office/word/2010/wordprocessingShape">
                    <wps:wsp>
                      <wps:cNvSpPr/>
                      <wps:spPr>
                        <a:xfrm flipH="1">
                          <a:off x="0" y="0"/>
                          <a:ext cx="2228850" cy="607060"/>
                        </a:xfrm>
                        <a:prstGeom prst="wedgeRoundRectCallout">
                          <a:avLst>
                            <a:gd name="adj1" fmla="val 38498"/>
                            <a:gd name="adj2" fmla="val 136743"/>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「趣味的活動」は女性で、「スポーツ活動」は男性で多くなっています。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73" o:spid="_x0000_s1075" type="#_x0000_t62" style="position:absolute;left:0;text-align:left;margin-left:126.15pt;margin-top:4.5pt;width:175.5pt;height:47.8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" adj="19116,40336"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「趣味的活動」は女性で、「スポーツ活動」は男性で多くなっています。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9F490A" w:rsidP="0018486B">
      <w:pPr>
        <w:rPr>
          <w:rFonts w:asciiTheme="majorEastAsia" w:eastAsiaTheme="majorEastAsia" w:hAnsiTheme="majorEastAsia"/>
        </w:rPr>
      </w:pPr>
      <w:r w:rsidRPr="009F490A">
        <w:rPr>
          <w:noProof/>
        </w:rPr>
        <w:drawing>
          <wp:anchor distT="0" distB="0" distL="114300" distR="114300" simplePos="0" relativeHeight="251807744" behindDoc="0" locked="0" layoutInCell="1" allowOverlap="1" wp14:anchorId="71E50D76" wp14:editId="7B426BBD">
            <wp:simplePos x="0" y="0"/>
            <wp:positionH relativeFrom="column">
              <wp:posOffset>533521</wp:posOffset>
            </wp:positionH>
            <wp:positionV relativeFrom="paragraph">
              <wp:posOffset>71613</wp:posOffset>
            </wp:positionV>
            <wp:extent cx="5106320" cy="3235578"/>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106320" cy="323557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40"/>
          <w:szCs w:val="40"/>
        </w:rPr>
      </w:pPr>
      <w:r w:rsidRPr="00944907">
        <w:rPr>
          <w:rFonts w:ascii="HG丸ｺﾞｼｯｸM-PRO" w:eastAsia="HG丸ｺﾞｼｯｸM-PRO" w:hAnsi="HG丸ｺﾞｼｯｸM-PRO" w:hint="eastAsia"/>
          <w:b/>
          <w:color w:val="00CC00"/>
          <w:sz w:val="40"/>
          <w:szCs w:val="40"/>
          <w14:textOutline w14:w="9525" w14:cap="rnd" w14:cmpd="sng" w14:algn="ctr">
            <w14:noFill/>
            <w14:prstDash w14:val="solid"/>
            <w14:bevel/>
          </w14:textOutline>
        </w:rPr>
        <w:t>８　「男女共同参画センター“らぷらす”」について</w:t>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684864" behindDoc="0" locked="0" layoutInCell="1" allowOverlap="1" wp14:anchorId="3E2C25E0" wp14:editId="3EB5D1B9">
                <wp:simplePos x="0" y="0"/>
                <wp:positionH relativeFrom="column">
                  <wp:posOffset>-9525</wp:posOffset>
                </wp:positionH>
                <wp:positionV relativeFrom="paragraph">
                  <wp:posOffset>449580</wp:posOffset>
                </wp:positionV>
                <wp:extent cx="6184900" cy="1079500"/>
                <wp:effectExtent l="0" t="0" r="25400" b="25400"/>
                <wp:wrapNone/>
                <wp:docPr id="99" name="角丸四角形 99"/>
                <wp:cNvGraphicFramePr/>
                <a:graphic xmlns:a="http://schemas.openxmlformats.org/drawingml/2006/main">
                  <a:graphicData uri="http://schemas.microsoft.com/office/word/2010/wordprocessingShape">
                    <wps:wsp>
                      <wps:cNvSpPr/>
                      <wps:spPr>
                        <a:xfrm>
                          <a:off x="0" y="0"/>
                          <a:ext cx="6184900" cy="107950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区には、男女共同参画社会の実現に向けて、いろいろな講座や催し物、相談、資料収集・広報などの事業を行っている『男女共同参画センター“らぷらす”』という施設が、下北沢の北沢タウンホール内にあります。“らぷらす”を中心とした区の事業への要望では、女性の就業支援、男性向けの啓発事業などがあげられ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99" o:spid="_x0000_s1076" style="position:absolute;left:0;text-align:left;margin-left:-.75pt;margin-top:35.4pt;width:487pt;height:8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区には、男女共同参画社会の実現に向けて、いろいろな講座や催し物、相談、資料収集・広報などの事業を行っている『男女共同参画センター“らぷらす”』という施設が、下北沢の北沢タウンホール内にあります。“らぷらす”を中心とした区の事業への要望では、女性の就業支援、男性向けの啓発事業などがあげられ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“らぷらす”を中心とした区の事業展開</w:t>
      </w:r>
    </w:p>
    <w:p w:rsidR="0018486B" w:rsidRPr="002C07C8"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10464" behindDoc="0" locked="0" layoutInCell="1" allowOverlap="1" wp14:anchorId="603B8DC2" wp14:editId="67BA265D">
                <wp:simplePos x="0" y="0"/>
                <wp:positionH relativeFrom="column">
                  <wp:posOffset>965835</wp:posOffset>
                </wp:positionH>
                <wp:positionV relativeFrom="paragraph">
                  <wp:posOffset>103809</wp:posOffset>
                </wp:positionV>
                <wp:extent cx="2807970" cy="607060"/>
                <wp:effectExtent l="0" t="0" r="11430" b="554990"/>
                <wp:wrapNone/>
                <wp:docPr id="174" name="角丸四角形吹き出し 174"/>
                <wp:cNvGraphicFramePr/>
                <a:graphic xmlns:a="http://schemas.openxmlformats.org/drawingml/2006/main">
                  <a:graphicData uri="http://schemas.microsoft.com/office/word/2010/wordprocessingShape">
                    <wps:wsp>
                      <wps:cNvSpPr/>
                      <wps:spPr>
                        <a:xfrm flipH="1">
                          <a:off x="0" y="0"/>
                          <a:ext cx="2807970" cy="607060"/>
                        </a:xfrm>
                        <a:prstGeom prst="wedgeRoundRectCallout">
                          <a:avLst>
                            <a:gd name="adj1" fmla="val 38498"/>
                            <a:gd name="adj2" fmla="val 136743"/>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「女性の就業支援」と「男性の家事への参画」は特に女性からの要望が多くなっています。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74" o:spid="_x0000_s1077" type="#_x0000_t62" style="position:absolute;left:0;text-align:left;margin-left:76.05pt;margin-top:8.15pt;width:221.1pt;height:47.8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" adj="19116,40336"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「女性の就業支援」と「男性の家事への参画」は特に女性からの要望が多くなっています。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BE2C97" w:rsidP="0018486B">
      <w:pPr>
        <w:rPr>
          <w:rFonts w:asciiTheme="majorEastAsia" w:eastAsiaTheme="majorEastAsia" w:hAnsiTheme="majorEastAsia"/>
        </w:rPr>
      </w:pPr>
      <w:r w:rsidRPr="00BE2C97">
        <w:rPr>
          <w:noProof/>
        </w:rPr>
        <w:drawing>
          <wp:anchor distT="0" distB="0" distL="114300" distR="114300" simplePos="0" relativeHeight="251863040" behindDoc="0" locked="0" layoutInCell="1" allowOverlap="1" wp14:anchorId="6B5EA449" wp14:editId="28D170F1">
            <wp:simplePos x="0" y="0"/>
            <wp:positionH relativeFrom="column">
              <wp:posOffset>346710</wp:posOffset>
            </wp:positionH>
            <wp:positionV relativeFrom="paragraph">
              <wp:posOffset>36195</wp:posOffset>
            </wp:positionV>
            <wp:extent cx="5543550" cy="3507740"/>
            <wp:effectExtent l="0" t="0" r="0" b="0"/>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543550" cy="3507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F15E54"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jc w:val="center"/>
        <w:rPr>
          <w:rFonts w:asciiTheme="majorEastAsia" w:eastAsiaTheme="majorEastAsia" w:hAnsiTheme="majorEastAsia"/>
        </w:rPr>
      </w:pPr>
      <w:r>
        <w:rPr>
          <w:rFonts w:asciiTheme="majorEastAsia" w:eastAsiaTheme="majorEastAsia" w:hAnsiTheme="majorEastAsia" w:hint="eastAsia"/>
        </w:rPr>
        <w:t>■□世田谷区立男女共同参画センター</w:t>
      </w:r>
      <w:r w:rsidR="00186765">
        <w:rPr>
          <w:rFonts w:asciiTheme="majorEastAsia" w:eastAsiaTheme="majorEastAsia" w:hAnsiTheme="majorEastAsia" w:hint="eastAsia"/>
        </w:rPr>
        <w:t>“らぷらす”</w:t>
      </w:r>
      <w:r>
        <w:rPr>
          <w:rFonts w:asciiTheme="majorEastAsia" w:eastAsiaTheme="majorEastAsia" w:hAnsiTheme="majorEastAsia" w:hint="eastAsia"/>
        </w:rPr>
        <w:t>施設案内□■</w:t>
      </w:r>
    </w:p>
    <w:p w:rsidR="0018486B" w:rsidRDefault="0018486B" w:rsidP="0018486B">
      <w:pPr>
        <w:rPr>
          <w:rFonts w:asciiTheme="majorEastAsia" w:eastAsiaTheme="majorEastAsia" w:hAnsiTheme="majorEastAsia"/>
        </w:rPr>
      </w:pPr>
      <w:r w:rsidRPr="00692B00">
        <w:rPr>
          <w:rFonts w:asciiTheme="majorEastAsia" w:eastAsiaTheme="majorEastAsia" w:hAnsiTheme="majorEastAsia" w:hint="eastAsia"/>
          <w:noProof/>
        </w:rPr>
        <mc:AlternateContent>
          <mc:Choice Requires="wps">
            <w:drawing>
              <wp:anchor distT="0" distB="0" distL="114300" distR="114300" simplePos="0" relativeHeight="251711488" behindDoc="0" locked="0" layoutInCell="1" allowOverlap="1" wp14:anchorId="05E6A11A" wp14:editId="7BBF03DC">
                <wp:simplePos x="0" y="0"/>
                <wp:positionH relativeFrom="column">
                  <wp:posOffset>-8255</wp:posOffset>
                </wp:positionH>
                <wp:positionV relativeFrom="paragraph">
                  <wp:posOffset>49530</wp:posOffset>
                </wp:positionV>
                <wp:extent cx="6184900" cy="2193290"/>
                <wp:effectExtent l="0" t="0" r="25400" b="16510"/>
                <wp:wrapNone/>
                <wp:docPr id="175" name="角丸四角形 175"/>
                <wp:cNvGraphicFramePr/>
                <a:graphic xmlns:a="http://schemas.openxmlformats.org/drawingml/2006/main">
                  <a:graphicData uri="http://schemas.microsoft.com/office/word/2010/wordprocessingShape">
                    <wps:wsp>
                      <wps:cNvSpPr/>
                      <wps:spPr>
                        <a:xfrm>
                          <a:off x="0" y="0"/>
                          <a:ext cx="6184900" cy="2193290"/>
                        </a:xfrm>
                        <a:prstGeom prst="roundRect">
                          <a:avLst/>
                        </a:prstGeom>
                        <a:solidFill>
                          <a:srgbClr val="00CC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Default="006A7214" w:rsidP="0018486B">
                            <w:pPr>
                              <w:rPr>
                                <w:color w:val="000000" w:themeColor="text1"/>
                                <w:sz w:val="22"/>
                              </w:rPr>
                            </w:pPr>
                            <w:r>
                              <w:rPr>
                                <w:rFonts w:hint="eastAsia"/>
                                <w:color w:val="000000" w:themeColor="text1"/>
                                <w:sz w:val="22"/>
                              </w:rPr>
                              <w:t>■施</w:t>
                            </w:r>
                            <w:r>
                              <w:rPr>
                                <w:rFonts w:hint="eastAsia"/>
                                <w:color w:val="000000" w:themeColor="text1"/>
                                <w:sz w:val="22"/>
                              </w:rPr>
                              <w:t xml:space="preserve"> </w:t>
                            </w:r>
                            <w:r>
                              <w:rPr>
                                <w:rFonts w:hint="eastAsia"/>
                                <w:color w:val="000000" w:themeColor="text1"/>
                                <w:sz w:val="22"/>
                              </w:rPr>
                              <w:t>設</w:t>
                            </w:r>
                            <w:r>
                              <w:rPr>
                                <w:rFonts w:hint="eastAsia"/>
                                <w:color w:val="000000" w:themeColor="text1"/>
                                <w:sz w:val="22"/>
                              </w:rPr>
                              <w:t xml:space="preserve"> </w:t>
                            </w:r>
                            <w:r>
                              <w:rPr>
                                <w:rFonts w:hint="eastAsia"/>
                                <w:color w:val="000000" w:themeColor="text1"/>
                                <w:sz w:val="22"/>
                              </w:rPr>
                              <w:t>概</w:t>
                            </w:r>
                            <w:r>
                              <w:rPr>
                                <w:rFonts w:hint="eastAsia"/>
                                <w:color w:val="000000" w:themeColor="text1"/>
                                <w:sz w:val="22"/>
                              </w:rPr>
                              <w:t xml:space="preserve"> </w:t>
                            </w:r>
                            <w:r>
                              <w:rPr>
                                <w:rFonts w:hint="eastAsia"/>
                                <w:color w:val="000000" w:themeColor="text1"/>
                                <w:sz w:val="22"/>
                              </w:rPr>
                              <w:t>要</w:t>
                            </w:r>
                          </w:p>
                          <w:p w:rsidR="006A7214" w:rsidRPr="00022F9D" w:rsidRDefault="006A7214" w:rsidP="0018486B">
                            <w:pPr>
                              <w:rPr>
                                <w:color w:val="000000" w:themeColor="text1"/>
                                <w:sz w:val="22"/>
                              </w:rPr>
                            </w:pPr>
                            <w:r>
                              <w:rPr>
                                <w:rFonts w:hint="eastAsia"/>
                                <w:color w:val="000000" w:themeColor="text1"/>
                                <w:sz w:val="22"/>
                              </w:rPr>
                              <w:t xml:space="preserve">　●資料コーナー／図書・行政資料の閲覧・貸出</w:t>
                            </w:r>
                          </w:p>
                          <w:p w:rsidR="006A7214" w:rsidRDefault="006A7214" w:rsidP="0018486B">
                            <w:pPr>
                              <w:rPr>
                                <w:color w:val="000000" w:themeColor="text1"/>
                                <w:sz w:val="22"/>
                              </w:rPr>
                            </w:pPr>
                            <w:r>
                              <w:rPr>
                                <w:rFonts w:hint="eastAsia"/>
                                <w:color w:val="000000" w:themeColor="text1"/>
                                <w:sz w:val="22"/>
                              </w:rPr>
                              <w:t xml:space="preserve">　●情報・交流コーナー、印刷コーナー、活動コーナー</w:t>
                            </w:r>
                          </w:p>
                          <w:p w:rsidR="006A7214" w:rsidRDefault="006A7214" w:rsidP="0018486B">
                            <w:pPr>
                              <w:rPr>
                                <w:color w:val="000000" w:themeColor="text1"/>
                                <w:sz w:val="22"/>
                              </w:rPr>
                            </w:pPr>
                            <w:r>
                              <w:rPr>
                                <w:rFonts w:hint="eastAsia"/>
                                <w:color w:val="000000" w:themeColor="text1"/>
                                <w:sz w:val="22"/>
                              </w:rPr>
                              <w:t xml:space="preserve">　　相談コーナー、子ども室、授乳コーナー</w:t>
                            </w:r>
                          </w:p>
                          <w:p w:rsidR="006A7214" w:rsidRDefault="006A7214" w:rsidP="0018486B">
                            <w:pPr>
                              <w:rPr>
                                <w:color w:val="000000" w:themeColor="text1"/>
                                <w:sz w:val="22"/>
                              </w:rPr>
                            </w:pPr>
                            <w:r>
                              <w:rPr>
                                <w:rFonts w:hint="eastAsia"/>
                                <w:color w:val="000000" w:themeColor="text1"/>
                                <w:sz w:val="22"/>
                              </w:rPr>
                              <w:t xml:space="preserve">　●研修室（</w:t>
                            </w:r>
                            <w:r>
                              <w:rPr>
                                <w:rFonts w:hint="eastAsia"/>
                                <w:color w:val="000000" w:themeColor="text1"/>
                                <w:sz w:val="22"/>
                              </w:rPr>
                              <w:t>4</w:t>
                            </w:r>
                            <w:r>
                              <w:rPr>
                                <w:rFonts w:hint="eastAsia"/>
                                <w:color w:val="000000" w:themeColor="text1"/>
                                <w:sz w:val="22"/>
                              </w:rPr>
                              <w:t>室）／会議・学習会のための施設</w:t>
                            </w:r>
                          </w:p>
                          <w:p w:rsidR="006A7214" w:rsidRDefault="006A7214" w:rsidP="0018486B">
                            <w:pPr>
                              <w:rPr>
                                <w:color w:val="000000" w:themeColor="text1"/>
                                <w:sz w:val="22"/>
                              </w:rPr>
                            </w:pPr>
                            <w:r>
                              <w:rPr>
                                <w:rFonts w:hint="eastAsia"/>
                                <w:color w:val="000000" w:themeColor="text1"/>
                                <w:sz w:val="22"/>
                              </w:rPr>
                              <w:t>■開</w:t>
                            </w:r>
                            <w:r>
                              <w:rPr>
                                <w:rFonts w:hint="eastAsia"/>
                                <w:color w:val="000000" w:themeColor="text1"/>
                                <w:sz w:val="22"/>
                              </w:rPr>
                              <w:t xml:space="preserve"> </w:t>
                            </w:r>
                            <w:r>
                              <w:rPr>
                                <w:rFonts w:hint="eastAsia"/>
                                <w:color w:val="000000" w:themeColor="text1"/>
                                <w:sz w:val="22"/>
                              </w:rPr>
                              <w:t>館</w:t>
                            </w:r>
                            <w:r>
                              <w:rPr>
                                <w:rFonts w:hint="eastAsia"/>
                                <w:color w:val="000000" w:themeColor="text1"/>
                                <w:sz w:val="22"/>
                              </w:rPr>
                              <w:t xml:space="preserve"> </w:t>
                            </w:r>
                            <w:r>
                              <w:rPr>
                                <w:rFonts w:hint="eastAsia"/>
                                <w:color w:val="000000" w:themeColor="text1"/>
                                <w:sz w:val="22"/>
                              </w:rPr>
                              <w:t>時</w:t>
                            </w:r>
                            <w:r>
                              <w:rPr>
                                <w:rFonts w:hint="eastAsia"/>
                                <w:color w:val="000000" w:themeColor="text1"/>
                                <w:sz w:val="22"/>
                              </w:rPr>
                              <w:t xml:space="preserve"> </w:t>
                            </w:r>
                            <w:r>
                              <w:rPr>
                                <w:rFonts w:hint="eastAsia"/>
                                <w:color w:val="000000" w:themeColor="text1"/>
                                <w:sz w:val="22"/>
                              </w:rPr>
                              <w:t>間　午前</w:t>
                            </w:r>
                            <w:r>
                              <w:rPr>
                                <w:rFonts w:hint="eastAsia"/>
                                <w:color w:val="000000" w:themeColor="text1"/>
                                <w:sz w:val="22"/>
                              </w:rPr>
                              <w:t>9</w:t>
                            </w:r>
                            <w:r>
                              <w:rPr>
                                <w:rFonts w:hint="eastAsia"/>
                                <w:color w:val="000000" w:themeColor="text1"/>
                                <w:sz w:val="22"/>
                              </w:rPr>
                              <w:t>時～午後</w:t>
                            </w:r>
                            <w:r>
                              <w:rPr>
                                <w:rFonts w:hint="eastAsia"/>
                                <w:color w:val="000000" w:themeColor="text1"/>
                                <w:sz w:val="22"/>
                              </w:rPr>
                              <w:t>10</w:t>
                            </w:r>
                            <w:r>
                              <w:rPr>
                                <w:rFonts w:hint="eastAsia"/>
                                <w:color w:val="000000" w:themeColor="text1"/>
                                <w:sz w:val="22"/>
                              </w:rPr>
                              <w:t>時</w:t>
                            </w:r>
                          </w:p>
                          <w:p w:rsidR="006A7214" w:rsidRDefault="006A7214" w:rsidP="0018486B">
                            <w:pPr>
                              <w:rPr>
                                <w:color w:val="000000" w:themeColor="text1"/>
                                <w:sz w:val="22"/>
                              </w:rPr>
                            </w:pPr>
                            <w:r>
                              <w:rPr>
                                <w:rFonts w:hint="eastAsia"/>
                                <w:color w:val="000000" w:themeColor="text1"/>
                                <w:sz w:val="22"/>
                              </w:rPr>
                              <w:t xml:space="preserve">　　　　　　　　　　（第３月曜日及び年末年始は休み）</w:t>
                            </w:r>
                          </w:p>
                          <w:p w:rsidR="006A7214" w:rsidRPr="00022F9D" w:rsidRDefault="006A7214" w:rsidP="0018486B">
                            <w:pPr>
                              <w:rPr>
                                <w:color w:val="000000" w:themeColor="text1"/>
                                <w:sz w:val="22"/>
                              </w:rPr>
                            </w:pPr>
                            <w:r>
                              <w:rPr>
                                <w:rFonts w:hint="eastAsia"/>
                                <w:color w:val="000000" w:themeColor="text1"/>
                                <w:sz w:val="22"/>
                              </w:rPr>
                              <w:t>■問い合わせ先　　　電話　５４７８－８０２２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75" o:spid="_x0000_s1078" style="position:absolute;left:0;text-align:left;margin-left:-.65pt;margin-top:3.9pt;width:487pt;height:172.7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" fillcolor="#0c0" strokecolor="black [3213]" strokeweight=".25pt">
                <v:textbox>
                  <w:txbxContent>
                    <w:p w:rsidR="006A7214" w:rsidRDefault="006A7214" w:rsidP="0018486B">
                      <w:pPr>
                        <w:rPr>
                          <w:color w:val="000000" w:themeColor="text1"/>
                          <w:sz w:val="22"/>
                        </w:rPr>
                      </w:pPr>
                      <w:r>
                        <w:rPr>
                          <w:rFonts w:hint="eastAsia"/>
                          <w:color w:val="000000" w:themeColor="text1"/>
                          <w:sz w:val="22"/>
                        </w:rPr>
                        <w:t>■施</w:t>
                      </w:r>
                      <w:r>
                        <w:rPr>
                          <w:rFonts w:hint="eastAsia"/>
                          <w:color w:val="000000" w:themeColor="text1"/>
                          <w:sz w:val="22"/>
                        </w:rPr>
                        <w:t xml:space="preserve"> </w:t>
                      </w:r>
                      <w:r>
                        <w:rPr>
                          <w:rFonts w:hint="eastAsia"/>
                          <w:color w:val="000000" w:themeColor="text1"/>
                          <w:sz w:val="22"/>
                        </w:rPr>
                        <w:t>設</w:t>
                      </w:r>
                      <w:r>
                        <w:rPr>
                          <w:rFonts w:hint="eastAsia"/>
                          <w:color w:val="000000" w:themeColor="text1"/>
                          <w:sz w:val="22"/>
                        </w:rPr>
                        <w:t xml:space="preserve"> </w:t>
                      </w:r>
                      <w:r>
                        <w:rPr>
                          <w:rFonts w:hint="eastAsia"/>
                          <w:color w:val="000000" w:themeColor="text1"/>
                          <w:sz w:val="22"/>
                        </w:rPr>
                        <w:t>概</w:t>
                      </w:r>
                      <w:r>
                        <w:rPr>
                          <w:rFonts w:hint="eastAsia"/>
                          <w:color w:val="000000" w:themeColor="text1"/>
                          <w:sz w:val="22"/>
                        </w:rPr>
                        <w:t xml:space="preserve"> </w:t>
                      </w:r>
                      <w:r>
                        <w:rPr>
                          <w:rFonts w:hint="eastAsia"/>
                          <w:color w:val="000000" w:themeColor="text1"/>
                          <w:sz w:val="22"/>
                        </w:rPr>
                        <w:t>要</w:t>
                      </w:r>
                    </w:p>
                    <w:p w:rsidR="006A7214" w:rsidRPr="00022F9D" w:rsidRDefault="006A7214" w:rsidP="0018486B">
                      <w:pPr>
                        <w:rPr>
                          <w:color w:val="000000" w:themeColor="text1"/>
                          <w:sz w:val="22"/>
                        </w:rPr>
                      </w:pPr>
                      <w:r>
                        <w:rPr>
                          <w:rFonts w:hint="eastAsia"/>
                          <w:color w:val="000000" w:themeColor="text1"/>
                          <w:sz w:val="22"/>
                        </w:rPr>
                        <w:t xml:space="preserve">　●資料コーナー／図書・行政資料の閲覧・貸出</w:t>
                      </w:r>
                    </w:p>
                    <w:p w:rsidR="006A7214" w:rsidRDefault="006A7214" w:rsidP="0018486B">
                      <w:pPr>
                        <w:rPr>
                          <w:color w:val="000000" w:themeColor="text1"/>
                          <w:sz w:val="22"/>
                        </w:rPr>
                      </w:pPr>
                      <w:r>
                        <w:rPr>
                          <w:rFonts w:hint="eastAsia"/>
                          <w:color w:val="000000" w:themeColor="text1"/>
                          <w:sz w:val="22"/>
                        </w:rPr>
                        <w:t xml:space="preserve">　●情報・交流コーナー、印刷コーナー、活動コーナー</w:t>
                      </w:r>
                    </w:p>
                    <w:p w:rsidR="006A7214" w:rsidRDefault="006A7214" w:rsidP="0018486B">
                      <w:pPr>
                        <w:rPr>
                          <w:color w:val="000000" w:themeColor="text1"/>
                          <w:sz w:val="22"/>
                        </w:rPr>
                      </w:pPr>
                      <w:r>
                        <w:rPr>
                          <w:rFonts w:hint="eastAsia"/>
                          <w:color w:val="000000" w:themeColor="text1"/>
                          <w:sz w:val="22"/>
                        </w:rPr>
                        <w:t xml:space="preserve">　　相談コーナー、子ども室、授乳コーナー</w:t>
                      </w:r>
                    </w:p>
                    <w:p w:rsidR="006A7214" w:rsidRDefault="006A7214" w:rsidP="0018486B">
                      <w:pPr>
                        <w:rPr>
                          <w:color w:val="000000" w:themeColor="text1"/>
                          <w:sz w:val="22"/>
                        </w:rPr>
                      </w:pPr>
                      <w:r>
                        <w:rPr>
                          <w:rFonts w:hint="eastAsia"/>
                          <w:color w:val="000000" w:themeColor="text1"/>
                          <w:sz w:val="22"/>
                        </w:rPr>
                        <w:t xml:space="preserve">　●研修室（</w:t>
                      </w:r>
                      <w:r>
                        <w:rPr>
                          <w:rFonts w:hint="eastAsia"/>
                          <w:color w:val="000000" w:themeColor="text1"/>
                          <w:sz w:val="22"/>
                        </w:rPr>
                        <w:t>4</w:t>
                      </w:r>
                      <w:r>
                        <w:rPr>
                          <w:rFonts w:hint="eastAsia"/>
                          <w:color w:val="000000" w:themeColor="text1"/>
                          <w:sz w:val="22"/>
                        </w:rPr>
                        <w:t>室）／会議・学習会のための施設</w:t>
                      </w:r>
                    </w:p>
                    <w:p w:rsidR="006A7214" w:rsidRDefault="006A7214" w:rsidP="0018486B">
                      <w:pPr>
                        <w:rPr>
                          <w:color w:val="000000" w:themeColor="text1"/>
                          <w:sz w:val="22"/>
                        </w:rPr>
                      </w:pPr>
                      <w:r>
                        <w:rPr>
                          <w:rFonts w:hint="eastAsia"/>
                          <w:color w:val="000000" w:themeColor="text1"/>
                          <w:sz w:val="22"/>
                        </w:rPr>
                        <w:t>■開</w:t>
                      </w:r>
                      <w:r>
                        <w:rPr>
                          <w:rFonts w:hint="eastAsia"/>
                          <w:color w:val="000000" w:themeColor="text1"/>
                          <w:sz w:val="22"/>
                        </w:rPr>
                        <w:t xml:space="preserve"> </w:t>
                      </w:r>
                      <w:r>
                        <w:rPr>
                          <w:rFonts w:hint="eastAsia"/>
                          <w:color w:val="000000" w:themeColor="text1"/>
                          <w:sz w:val="22"/>
                        </w:rPr>
                        <w:t>館</w:t>
                      </w:r>
                      <w:r>
                        <w:rPr>
                          <w:rFonts w:hint="eastAsia"/>
                          <w:color w:val="000000" w:themeColor="text1"/>
                          <w:sz w:val="22"/>
                        </w:rPr>
                        <w:t xml:space="preserve"> </w:t>
                      </w:r>
                      <w:r>
                        <w:rPr>
                          <w:rFonts w:hint="eastAsia"/>
                          <w:color w:val="000000" w:themeColor="text1"/>
                          <w:sz w:val="22"/>
                        </w:rPr>
                        <w:t>時</w:t>
                      </w:r>
                      <w:r>
                        <w:rPr>
                          <w:rFonts w:hint="eastAsia"/>
                          <w:color w:val="000000" w:themeColor="text1"/>
                          <w:sz w:val="22"/>
                        </w:rPr>
                        <w:t xml:space="preserve"> </w:t>
                      </w:r>
                      <w:r>
                        <w:rPr>
                          <w:rFonts w:hint="eastAsia"/>
                          <w:color w:val="000000" w:themeColor="text1"/>
                          <w:sz w:val="22"/>
                        </w:rPr>
                        <w:t>間　午前</w:t>
                      </w:r>
                      <w:r>
                        <w:rPr>
                          <w:rFonts w:hint="eastAsia"/>
                          <w:color w:val="000000" w:themeColor="text1"/>
                          <w:sz w:val="22"/>
                        </w:rPr>
                        <w:t>9</w:t>
                      </w:r>
                      <w:r>
                        <w:rPr>
                          <w:rFonts w:hint="eastAsia"/>
                          <w:color w:val="000000" w:themeColor="text1"/>
                          <w:sz w:val="22"/>
                        </w:rPr>
                        <w:t>時～午後</w:t>
                      </w:r>
                      <w:r>
                        <w:rPr>
                          <w:rFonts w:hint="eastAsia"/>
                          <w:color w:val="000000" w:themeColor="text1"/>
                          <w:sz w:val="22"/>
                        </w:rPr>
                        <w:t>10</w:t>
                      </w:r>
                      <w:r>
                        <w:rPr>
                          <w:rFonts w:hint="eastAsia"/>
                          <w:color w:val="000000" w:themeColor="text1"/>
                          <w:sz w:val="22"/>
                        </w:rPr>
                        <w:t>時</w:t>
                      </w:r>
                    </w:p>
                    <w:p w:rsidR="006A7214" w:rsidRDefault="006A7214" w:rsidP="0018486B">
                      <w:pPr>
                        <w:rPr>
                          <w:color w:val="000000" w:themeColor="text1"/>
                          <w:sz w:val="22"/>
                        </w:rPr>
                      </w:pPr>
                      <w:r>
                        <w:rPr>
                          <w:rFonts w:hint="eastAsia"/>
                          <w:color w:val="000000" w:themeColor="text1"/>
                          <w:sz w:val="22"/>
                        </w:rPr>
                        <w:t xml:space="preserve">　　　　　　　　　　（第３月曜日及び年末年始は休み）</w:t>
                      </w:r>
                    </w:p>
                    <w:p w:rsidR="006A7214" w:rsidRPr="00022F9D" w:rsidRDefault="006A7214" w:rsidP="0018486B">
                      <w:pPr>
                        <w:rPr>
                          <w:color w:val="000000" w:themeColor="text1"/>
                          <w:sz w:val="22"/>
                        </w:rPr>
                      </w:pPr>
                      <w:r>
                        <w:rPr>
                          <w:rFonts w:hint="eastAsia"/>
                          <w:color w:val="000000" w:themeColor="text1"/>
                          <w:sz w:val="22"/>
                        </w:rPr>
                        <w:t>■問い合わせ先　　　電話　５４７８－８０２２</w:t>
                      </w:r>
                    </w:p>
                  </w:txbxContent>
                </v:textbox>
              </v:roundrect>
            </w:pict>
          </mc:Fallback>
        </mc:AlternateContent>
      </w:r>
    </w:p>
    <w:p w:rsidR="0018486B" w:rsidRDefault="00E41DEB" w:rsidP="0018486B">
      <w:pPr>
        <w:rPr>
          <w:rFonts w:asciiTheme="majorEastAsia" w:eastAsiaTheme="majorEastAsia" w:hAnsiTheme="majorEastAsia"/>
        </w:rPr>
      </w:pPr>
      <w:r>
        <w:rPr>
          <w:rFonts w:asciiTheme="majorEastAsia" w:eastAsiaTheme="majorEastAsia" w:hAnsiTheme="majorEastAsia"/>
          <w:noProof/>
        </w:rPr>
        <w:drawing>
          <wp:anchor distT="0" distB="0" distL="114300" distR="114300" simplePos="0" relativeHeight="251875328" behindDoc="0" locked="0" layoutInCell="1" allowOverlap="1" wp14:anchorId="6A040F92" wp14:editId="38D64F99">
            <wp:simplePos x="0" y="0"/>
            <wp:positionH relativeFrom="column">
              <wp:posOffset>3792855</wp:posOffset>
            </wp:positionH>
            <wp:positionV relativeFrom="paragraph">
              <wp:posOffset>9525</wp:posOffset>
            </wp:positionV>
            <wp:extent cx="2257425" cy="1824038"/>
            <wp:effectExtent l="0" t="0" r="0" b="508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らぷらす地図（ホームページ版）交通案内入.JPG"/>
                    <pic:cNvPicPr/>
                  </pic:nvPicPr>
                  <pic:blipFill rotWithShape="1">
                    <a:blip r:embed="rId46">
                      <a:extLst>
                        <a:ext uri="{28A0092B-C50C-407E-A947-70E740481C1C}">
                          <a14:useLocalDpi xmlns:a14="http://schemas.microsoft.com/office/drawing/2010/main" val="0"/>
                        </a:ext>
                      </a:extLst>
                    </a:blip>
                    <a:srcRect l="17394" t="16995" r="14709" b="12571"/>
                    <a:stretch/>
                  </pic:blipFill>
                  <pic:spPr bwMode="auto">
                    <a:xfrm>
                      <a:off x="0" y="0"/>
                      <a:ext cx="2257425" cy="182403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９　男女平等観</w:t>
      </w: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男女平等評価</w:t>
      </w:r>
    </w:p>
    <w:p w:rsidR="0018486B" w:rsidRDefault="00186765" w:rsidP="0018486B">
      <w:pPr>
        <w:rPr>
          <w:rFonts w:asciiTheme="majorEastAsia" w:eastAsiaTheme="majorEastAsia" w:hAnsiTheme="majorEastAsia"/>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85888" behindDoc="0" locked="0" layoutInCell="1" allowOverlap="1" wp14:anchorId="10B86837" wp14:editId="0D82D256">
                <wp:simplePos x="0" y="0"/>
                <wp:positionH relativeFrom="column">
                  <wp:posOffset>11430</wp:posOffset>
                </wp:positionH>
                <wp:positionV relativeFrom="paragraph">
                  <wp:posOffset>57150</wp:posOffset>
                </wp:positionV>
                <wp:extent cx="6184900" cy="962025"/>
                <wp:effectExtent l="0" t="0" r="25400" b="28575"/>
                <wp:wrapNone/>
                <wp:docPr id="102" name="角丸四角形 102"/>
                <wp:cNvGraphicFramePr/>
                <a:graphic xmlns:a="http://schemas.openxmlformats.org/drawingml/2006/main">
                  <a:graphicData uri="http://schemas.microsoft.com/office/word/2010/wordprocessingShape">
                    <wps:wsp>
                      <wps:cNvSpPr/>
                      <wps:spPr>
                        <a:xfrm>
                          <a:off x="0" y="0"/>
                          <a:ext cx="6184900" cy="96202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様々な分野での男女平等観をみると、「職場」や「社会参加の場」では平等観が低くなっています。また、「全体として、今の日本」に対する平等観は女性では</w:t>
                            </w:r>
                            <w:r>
                              <w:rPr>
                                <w:rFonts w:hint="eastAsia"/>
                                <w:color w:val="000000" w:themeColor="text1"/>
                                <w:sz w:val="22"/>
                              </w:rPr>
                              <w:t>18.8</w:t>
                            </w:r>
                            <w:r>
                              <w:rPr>
                                <w:rFonts w:hint="eastAsia"/>
                                <w:color w:val="000000" w:themeColor="text1"/>
                                <w:sz w:val="22"/>
                              </w:rPr>
                              <w:t>％、男性でも</w:t>
                            </w:r>
                            <w:r>
                              <w:rPr>
                                <w:rFonts w:hint="eastAsia"/>
                                <w:color w:val="000000" w:themeColor="text1"/>
                                <w:sz w:val="22"/>
                              </w:rPr>
                              <w:t>39.4</w:t>
                            </w:r>
                            <w:r>
                              <w:rPr>
                                <w:rFonts w:hint="eastAsia"/>
                                <w:color w:val="000000" w:themeColor="text1"/>
                                <w:sz w:val="22"/>
                              </w:rPr>
                              <w:t>％と低く、不平等感の方が強くなっています。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02" o:spid="_x0000_s1079" style="position:absolute;left:0;text-align:left;margin-left:.9pt;margin-top:4.5pt;width:487pt;height:75.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様々な分野での男女平等観をみると、「職場」や「社会参加の場」では平等観が低くなっています。また、「全体として、今の日本」に対する平等観は女性では</w:t>
                      </w:r>
                      <w:r>
                        <w:rPr>
                          <w:rFonts w:hint="eastAsia"/>
                          <w:color w:val="000000" w:themeColor="text1"/>
                          <w:sz w:val="22"/>
                        </w:rPr>
                        <w:t>18.8</w:t>
                      </w:r>
                      <w:r>
                        <w:rPr>
                          <w:rFonts w:hint="eastAsia"/>
                          <w:color w:val="000000" w:themeColor="text1"/>
                          <w:sz w:val="22"/>
                        </w:rPr>
                        <w:t>％、男性でも</w:t>
                      </w:r>
                      <w:r>
                        <w:rPr>
                          <w:rFonts w:hint="eastAsia"/>
                          <w:color w:val="000000" w:themeColor="text1"/>
                          <w:sz w:val="22"/>
                        </w:rPr>
                        <w:t>39.4</w:t>
                      </w:r>
                      <w:r>
                        <w:rPr>
                          <w:rFonts w:hint="eastAsia"/>
                          <w:color w:val="000000" w:themeColor="text1"/>
                          <w:sz w:val="22"/>
                        </w:rPr>
                        <w:t>％と低く、不平等感の方が強くなっています。</w:t>
                      </w:r>
                    </w:p>
                  </w:txbxContent>
                </v:textbox>
              </v:roundrect>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7F6739" w:rsidP="0018486B">
      <w:pPr>
        <w:rPr>
          <w:rFonts w:asciiTheme="majorEastAsia" w:eastAsiaTheme="majorEastAsia" w:hAnsiTheme="majorEastAsia"/>
        </w:rPr>
      </w:pPr>
      <w:r w:rsidRPr="007F6739">
        <w:rPr>
          <w:noProof/>
        </w:rPr>
        <w:drawing>
          <wp:anchor distT="0" distB="0" distL="114300" distR="114300" simplePos="0" relativeHeight="251935744" behindDoc="0" locked="0" layoutInCell="1" allowOverlap="1">
            <wp:simplePos x="0" y="0"/>
            <wp:positionH relativeFrom="column">
              <wp:posOffset>344805</wp:posOffset>
            </wp:positionH>
            <wp:positionV relativeFrom="paragraph">
              <wp:posOffset>57150</wp:posOffset>
            </wp:positionV>
            <wp:extent cx="5495925" cy="2600325"/>
            <wp:effectExtent l="0" t="0" r="0" b="952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95925" cy="2600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66784" behindDoc="0" locked="0" layoutInCell="1" allowOverlap="1" wp14:anchorId="59054647" wp14:editId="3A65F898">
                <wp:simplePos x="0" y="0"/>
                <wp:positionH relativeFrom="column">
                  <wp:posOffset>4544695</wp:posOffset>
                </wp:positionH>
                <wp:positionV relativeFrom="paragraph">
                  <wp:posOffset>129540</wp:posOffset>
                </wp:positionV>
                <wp:extent cx="1743075" cy="1067435"/>
                <wp:effectExtent l="819150" t="0" r="28575" b="18415"/>
                <wp:wrapNone/>
                <wp:docPr id="179" name="角丸四角形吹き出し 179"/>
                <wp:cNvGraphicFramePr/>
                <a:graphic xmlns:a="http://schemas.openxmlformats.org/drawingml/2006/main">
                  <a:graphicData uri="http://schemas.microsoft.com/office/word/2010/wordprocessingShape">
                    <wps:wsp>
                      <wps:cNvSpPr/>
                      <wps:spPr>
                        <a:xfrm flipH="1">
                          <a:off x="0" y="0"/>
                          <a:ext cx="1743075" cy="1067435"/>
                        </a:xfrm>
                        <a:prstGeom prst="wedgeRoundRectCallout">
                          <a:avLst>
                            <a:gd name="adj1" fmla="val 95993"/>
                            <a:gd name="adj2" fmla="val 20927"/>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女性からは【職場】や【社会参加の場】を中心として、各分野で不平等感が強く示されています。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79" o:spid="_x0000_s1080" type="#_x0000_t62" style="position:absolute;left:0;text-align:left;margin-left:357.85pt;margin-top:10.2pt;width:137.25pt;height:84.05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" adj="31534,15320"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女性からは【職場】や【社会参加の場】を中心として、各分野で不平等感が強く示されています。</w:t>
                      </w:r>
                    </w:p>
                  </w:txbxContent>
                </v:textbox>
              </v:shape>
            </w:pict>
          </mc:Fallback>
        </mc:AlternateConten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2C07C8" w:rsidRDefault="0018486B" w:rsidP="0018486B">
      <w:pPr>
        <w:rPr>
          <w:rFonts w:asciiTheme="majorEastAsia" w:eastAsiaTheme="majorEastAsia" w:hAnsiTheme="majorEastAsia"/>
        </w:rPr>
      </w:pPr>
    </w:p>
    <w:p w:rsidR="0018486B" w:rsidRPr="00C56D7B" w:rsidRDefault="0018486B" w:rsidP="0018486B">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686912" behindDoc="0" locked="0" layoutInCell="1" allowOverlap="1" wp14:anchorId="74FEC126" wp14:editId="6C44B827">
                <wp:simplePos x="0" y="0"/>
                <wp:positionH relativeFrom="column">
                  <wp:posOffset>9525</wp:posOffset>
                </wp:positionH>
                <wp:positionV relativeFrom="paragraph">
                  <wp:posOffset>447980</wp:posOffset>
                </wp:positionV>
                <wp:extent cx="6184900" cy="593090"/>
                <wp:effectExtent l="0" t="0" r="25400" b="16510"/>
                <wp:wrapNone/>
                <wp:docPr id="104" name="角丸四角形 104"/>
                <wp:cNvGraphicFramePr/>
                <a:graphic xmlns:a="http://schemas.openxmlformats.org/drawingml/2006/main">
                  <a:graphicData uri="http://schemas.microsoft.com/office/word/2010/wordprocessingShape">
                    <wps:wsp>
                      <wps:cNvSpPr/>
                      <wps:spPr>
                        <a:xfrm>
                          <a:off x="0" y="0"/>
                          <a:ext cx="6184900" cy="59309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行政にどの程度女性の意見が反映されているかという現状に対しては、女性と男性の見解に大きな違いが生じています。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04" o:spid="_x0000_s1081" style="position:absolute;left:0;text-align:left;margin-left:.75pt;margin-top:35.25pt;width:487pt;height:46.7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行政にどの程度女性の意見が反映されているかという現状に対しては、女性と男性の見解に大きな違いが生じています。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行政への女性意見の反映度</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4E2B0E" w:rsidP="0018486B">
      <w:pPr>
        <w:rPr>
          <w:rFonts w:asciiTheme="majorEastAsia" w:eastAsiaTheme="majorEastAsia" w:hAnsiTheme="majorEastAsia"/>
        </w:rPr>
      </w:pPr>
      <w:r w:rsidRPr="004E2B0E">
        <w:rPr>
          <w:noProof/>
        </w:rPr>
        <w:drawing>
          <wp:anchor distT="0" distB="0" distL="114300" distR="114300" simplePos="0" relativeHeight="251833344" behindDoc="0" locked="0" layoutInCell="1" allowOverlap="1" wp14:anchorId="235998D8" wp14:editId="3F4966DE">
            <wp:simplePos x="0" y="0"/>
            <wp:positionH relativeFrom="column">
              <wp:posOffset>-140970</wp:posOffset>
            </wp:positionH>
            <wp:positionV relativeFrom="paragraph">
              <wp:posOffset>9525</wp:posOffset>
            </wp:positionV>
            <wp:extent cx="6192520" cy="1585088"/>
            <wp:effectExtent l="0" t="0" r="0" b="0"/>
            <wp:wrapNone/>
            <wp:docPr id="241" name="図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92520" cy="15850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13536" behindDoc="0" locked="0" layoutInCell="1" allowOverlap="1" wp14:anchorId="7DFC28AA" wp14:editId="4DB0EFAD">
                <wp:simplePos x="0" y="0"/>
                <wp:positionH relativeFrom="column">
                  <wp:posOffset>2059305</wp:posOffset>
                </wp:positionH>
                <wp:positionV relativeFrom="paragraph">
                  <wp:posOffset>1028700</wp:posOffset>
                </wp:positionV>
                <wp:extent cx="3910330" cy="434975"/>
                <wp:effectExtent l="0" t="361950" r="13970" b="22225"/>
                <wp:wrapNone/>
                <wp:docPr id="182" name="角丸四角形吹き出し 182"/>
                <wp:cNvGraphicFramePr/>
                <a:graphic xmlns:a="http://schemas.openxmlformats.org/drawingml/2006/main">
                  <a:graphicData uri="http://schemas.microsoft.com/office/word/2010/wordprocessingShape">
                    <wps:wsp>
                      <wps:cNvSpPr/>
                      <wps:spPr>
                        <a:xfrm flipH="1">
                          <a:off x="0" y="0"/>
                          <a:ext cx="3910330" cy="434975"/>
                        </a:xfrm>
                        <a:prstGeom prst="wedgeRoundRectCallout">
                          <a:avLst>
                            <a:gd name="adj1" fmla="val 37039"/>
                            <a:gd name="adj2" fmla="val -130432"/>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女性では【反映されていない】が【反映されている】を上回っています。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82" o:spid="_x0000_s1082" type="#_x0000_t62" style="position:absolute;margin-left:162.15pt;margin-top:81pt;width:307.9pt;height:34.25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" adj="18800,-17373"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女性では【反映されていない】が【反映されている】を上回っています。</w:t>
                      </w:r>
                    </w:p>
                  </w:txbxContent>
                </v:textbox>
              </v:shape>
            </w:pict>
          </mc:Fallback>
        </mc:AlternateContent>
      </w: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１０　男女共同参画社会の実現に向けて</w:t>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687936" behindDoc="0" locked="0" layoutInCell="1" allowOverlap="1" wp14:anchorId="17E7ABAC" wp14:editId="2DB1A793">
                <wp:simplePos x="0" y="0"/>
                <wp:positionH relativeFrom="column">
                  <wp:posOffset>0</wp:posOffset>
                </wp:positionH>
                <wp:positionV relativeFrom="paragraph">
                  <wp:posOffset>447040</wp:posOffset>
                </wp:positionV>
                <wp:extent cx="6184900" cy="1092200"/>
                <wp:effectExtent l="0" t="0" r="25400" b="12700"/>
                <wp:wrapNone/>
                <wp:docPr id="106" name="角丸四角形 106"/>
                <wp:cNvGraphicFramePr/>
                <a:graphic xmlns:a="http://schemas.openxmlformats.org/drawingml/2006/main">
                  <a:graphicData uri="http://schemas.microsoft.com/office/word/2010/wordprocessingShape">
                    <wps:wsp>
                      <wps:cNvSpPr/>
                      <wps:spPr>
                        <a:xfrm>
                          <a:off x="0" y="0"/>
                          <a:ext cx="6184900" cy="109220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女共同参画の進展による変化については、「仕事と家庭生活のバランスがとれた生き方ができる男性が増える」、「企業が男性の家事などへの参画の重要性を認識することにより、労働時間短縮や休暇制度の整備が進む」などの肯定的な意見が多くなっています。一方、「伝統的な家庭観が希薄になる」などの否定的な見解は少数にとどま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06" o:spid="_x0000_s1083" style="position:absolute;left:0;text-align:left;margin-left:0;margin-top:35.2pt;width:487pt;height:8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女共同参画の進展による変化については、「仕事と家庭生活のバランスがとれた生き方ができる男性が増える」、「企業が男性の家事などへの参画の重要性を認識することにより、労働時間短縮や休暇制度の整備が進む」などの肯定的な意見が多くなっています。一方、「伝統的な家庭観が希薄になる」などの否定的な見解は少数にとどま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男女共同参画のもたらす影響</w:t>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9F490A" w:rsidP="0018486B">
      <w:pPr>
        <w:rPr>
          <w:rFonts w:asciiTheme="majorEastAsia" w:eastAsiaTheme="majorEastAsia" w:hAnsiTheme="majorEastAsia"/>
        </w:rPr>
      </w:pPr>
      <w:r w:rsidRPr="009F490A">
        <w:rPr>
          <w:noProof/>
        </w:rPr>
        <w:drawing>
          <wp:anchor distT="0" distB="0" distL="114300" distR="114300" simplePos="0" relativeHeight="251811840" behindDoc="0" locked="0" layoutInCell="1" allowOverlap="1" wp14:anchorId="13766DD3" wp14:editId="415FECB4">
            <wp:simplePos x="0" y="0"/>
            <wp:positionH relativeFrom="column">
              <wp:posOffset>383540</wp:posOffset>
            </wp:positionH>
            <wp:positionV relativeFrom="paragraph">
              <wp:posOffset>17145</wp:posOffset>
            </wp:positionV>
            <wp:extent cx="5636260" cy="6804025"/>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636260" cy="680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行政への要望</w:t>
      </w:r>
    </w:p>
    <w:p w:rsidR="0018486B" w:rsidRPr="00C34C21" w:rsidRDefault="0018486B" w:rsidP="0018486B">
      <w:pPr>
        <w:rPr>
          <w:rFonts w:asciiTheme="majorEastAsia" w:eastAsiaTheme="majorEastAsia" w:hAnsiTheme="majorEastAsia"/>
        </w:rPr>
      </w:pPr>
      <w:r w:rsidRPr="00692B00">
        <w:rPr>
          <w:rFonts w:asciiTheme="majorEastAsia" w:eastAsiaTheme="majorEastAsia" w:hAnsiTheme="majorEastAsia" w:hint="eastAsia"/>
          <w:noProof/>
        </w:rPr>
        <mc:AlternateContent>
          <mc:Choice Requires="wps">
            <w:drawing>
              <wp:anchor distT="0" distB="0" distL="114300" distR="114300" simplePos="0" relativeHeight="251688960" behindDoc="0" locked="0" layoutInCell="1" allowOverlap="1" wp14:anchorId="18087FF2" wp14:editId="1921367E">
                <wp:simplePos x="0" y="0"/>
                <wp:positionH relativeFrom="column">
                  <wp:posOffset>1905</wp:posOffset>
                </wp:positionH>
                <wp:positionV relativeFrom="paragraph">
                  <wp:posOffset>38100</wp:posOffset>
                </wp:positionV>
                <wp:extent cx="6184900" cy="819150"/>
                <wp:effectExtent l="0" t="0" r="25400" b="19050"/>
                <wp:wrapNone/>
                <wp:docPr id="108" name="角丸四角形 108"/>
                <wp:cNvGraphicFramePr/>
                <a:graphic xmlns:a="http://schemas.openxmlformats.org/drawingml/2006/main">
                  <a:graphicData uri="http://schemas.microsoft.com/office/word/2010/wordprocessingShape">
                    <wps:wsp>
                      <wps:cNvSpPr/>
                      <wps:spPr>
                        <a:xfrm>
                          <a:off x="0" y="0"/>
                          <a:ext cx="6184900" cy="819150"/>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男女平等に関する行政への施策要望では、「育児・保育施設の充実」が特に多くなっています。また、「介護サービス」や「就労機会」</w:t>
                            </w:r>
                            <w:r w:rsidR="00970D40">
                              <w:rPr>
                                <w:rFonts w:hint="eastAsia"/>
                                <w:color w:val="000000" w:themeColor="text1"/>
                                <w:sz w:val="22"/>
                              </w:rPr>
                              <w:t>、</w:t>
                            </w:r>
                            <w:r>
                              <w:rPr>
                                <w:rFonts w:hint="eastAsia"/>
                                <w:color w:val="000000" w:themeColor="text1"/>
                                <w:sz w:val="22"/>
                              </w:rPr>
                              <w:t>「学校教育の充実」</w:t>
                            </w:r>
                            <w:r w:rsidR="00970D40">
                              <w:rPr>
                                <w:rFonts w:hint="eastAsia"/>
                                <w:color w:val="000000" w:themeColor="text1"/>
                                <w:sz w:val="22"/>
                              </w:rPr>
                              <w:t>、</w:t>
                            </w:r>
                            <w:r>
                              <w:rPr>
                                <w:rFonts w:hint="eastAsia"/>
                                <w:color w:val="000000" w:themeColor="text1"/>
                                <w:sz w:val="22"/>
                              </w:rPr>
                              <w:t>「女性の積極的な登用」を求める声が多くなっています。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08" o:spid="_x0000_s1084" style="position:absolute;left:0;text-align:left;margin-left:.15pt;margin-top:3pt;width:487pt;height:64.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男女平等に関する行政への施策要望では、「育児・保育施設の充実」が特に多くなっています。また、「介護サービス」や「就労機会」</w:t>
                      </w:r>
                      <w:r w:rsidR="00970D40">
                        <w:rPr>
                          <w:rFonts w:hint="eastAsia"/>
                          <w:color w:val="000000" w:themeColor="text1"/>
                          <w:sz w:val="22"/>
                        </w:rPr>
                        <w:t>、</w:t>
                      </w:r>
                      <w:r>
                        <w:rPr>
                          <w:rFonts w:hint="eastAsia"/>
                          <w:color w:val="000000" w:themeColor="text1"/>
                          <w:sz w:val="22"/>
                        </w:rPr>
                        <w:t>「学校教育の充実」</w:t>
                      </w:r>
                      <w:r w:rsidR="00970D40">
                        <w:rPr>
                          <w:rFonts w:hint="eastAsia"/>
                          <w:color w:val="000000" w:themeColor="text1"/>
                          <w:sz w:val="22"/>
                        </w:rPr>
                        <w:t>、</w:t>
                      </w:r>
                      <w:r>
                        <w:rPr>
                          <w:rFonts w:hint="eastAsia"/>
                          <w:color w:val="000000" w:themeColor="text1"/>
                          <w:sz w:val="22"/>
                        </w:rPr>
                        <w:t>「女性の積極的な登用」を求める声が多くなっています。</w:t>
                      </w:r>
                    </w:p>
                  </w:txbxContent>
                </v:textbox>
              </v:roundrect>
            </w:pict>
          </mc:Fallback>
        </mc:AlternateContent>
      </w:r>
    </w:p>
    <w:p w:rsidR="0018486B" w:rsidRDefault="0018486B" w:rsidP="0018486B">
      <w:pPr>
        <w:rPr>
          <w:rFonts w:asciiTheme="majorEastAsia" w:eastAsiaTheme="majorEastAsia" w:hAnsiTheme="majorEastAsia"/>
        </w:rPr>
      </w:pPr>
    </w:p>
    <w:p w:rsidR="0018486B" w:rsidRPr="002C07C8"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4E2B0E" w:rsidP="0018486B">
      <w:pPr>
        <w:rPr>
          <w:rFonts w:asciiTheme="majorEastAsia" w:eastAsiaTheme="majorEastAsia" w:hAnsiTheme="majorEastAsia"/>
        </w:rPr>
      </w:pPr>
      <w:r w:rsidRPr="004E2B0E">
        <w:rPr>
          <w:noProof/>
        </w:rPr>
        <w:drawing>
          <wp:anchor distT="0" distB="0" distL="114300" distR="114300" simplePos="0" relativeHeight="251834368" behindDoc="0" locked="0" layoutInCell="1" allowOverlap="1" wp14:anchorId="2A342F81" wp14:editId="2F0F3664">
            <wp:simplePos x="0" y="0"/>
            <wp:positionH relativeFrom="column">
              <wp:posOffset>705485</wp:posOffset>
            </wp:positionH>
            <wp:positionV relativeFrom="paragraph">
              <wp:posOffset>208915</wp:posOffset>
            </wp:positionV>
            <wp:extent cx="4821951" cy="5176926"/>
            <wp:effectExtent l="0" t="0" r="0" b="0"/>
            <wp:wrapNone/>
            <wp:docPr id="242" name="図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21951" cy="51769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widowControl/>
        <w:jc w:val="left"/>
        <w:rPr>
          <w:rFonts w:asciiTheme="majorEastAsia" w:eastAsiaTheme="majorEastAsia" w:hAnsiTheme="majorEastAsia"/>
        </w:rPr>
      </w:pPr>
      <w:r>
        <w:rPr>
          <w:rFonts w:asciiTheme="majorEastAsia" w:eastAsiaTheme="majorEastAsia" w:hAnsiTheme="majorEastAsia"/>
        </w:rPr>
        <w:br w:type="page"/>
      </w:r>
    </w:p>
    <w:p w:rsidR="0018486B" w:rsidRPr="00944907" w:rsidRDefault="0018486B" w:rsidP="0018486B">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１１　ワーク・ライフ・バランス</w:t>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689984" behindDoc="0" locked="0" layoutInCell="1" allowOverlap="1" wp14:anchorId="75A65B96" wp14:editId="0A1491B7">
                <wp:simplePos x="0" y="0"/>
                <wp:positionH relativeFrom="column">
                  <wp:posOffset>0</wp:posOffset>
                </wp:positionH>
                <wp:positionV relativeFrom="paragraph">
                  <wp:posOffset>411811</wp:posOffset>
                </wp:positionV>
                <wp:extent cx="6184900" cy="589915"/>
                <wp:effectExtent l="0" t="0" r="25400" b="19685"/>
                <wp:wrapNone/>
                <wp:docPr id="111" name="角丸四角形 111"/>
                <wp:cNvGraphicFramePr/>
                <a:graphic xmlns:a="http://schemas.openxmlformats.org/drawingml/2006/main">
                  <a:graphicData uri="http://schemas.microsoft.com/office/word/2010/wordprocessingShape">
                    <wps:wsp>
                      <wps:cNvSpPr/>
                      <wps:spPr>
                        <a:xfrm>
                          <a:off x="0" y="0"/>
                          <a:ext cx="6184900" cy="58991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ワーク・ライフ・バランスの希望では、男女ともに【「仕事」と「家庭生活」をともに優先したい】が多くなっています。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11" o:spid="_x0000_s1085" style="position:absolute;left:0;text-align:left;margin-left:0;margin-top:32.45pt;width:487pt;height:46.4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ワーク・ライフ・バランスの希望では、男女ともに【「仕事」と「家庭生活」をともに優先したい】が多くなっています。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ワーク・ライフ・バランスの希望</w:t>
      </w:r>
    </w:p>
    <w:p w:rsidR="0018486B" w:rsidRPr="00C34C21"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8E4EFE" w:rsidP="0018486B">
      <w:pPr>
        <w:rPr>
          <w:rFonts w:asciiTheme="majorEastAsia" w:eastAsiaTheme="majorEastAsia" w:hAnsiTheme="majorEastAsia"/>
        </w:rPr>
      </w:pPr>
      <w:r w:rsidRPr="007506E6">
        <w:rPr>
          <w:noProof/>
        </w:rPr>
        <w:drawing>
          <wp:anchor distT="0" distB="0" distL="114300" distR="114300" simplePos="0" relativeHeight="251880448" behindDoc="0" locked="0" layoutInCell="1" allowOverlap="1" wp14:anchorId="6B4CC1F2" wp14:editId="7AB961F0">
            <wp:simplePos x="0" y="0"/>
            <wp:positionH relativeFrom="column">
              <wp:posOffset>973455</wp:posOffset>
            </wp:positionH>
            <wp:positionV relativeFrom="paragraph">
              <wp:posOffset>85090</wp:posOffset>
            </wp:positionV>
            <wp:extent cx="4208145" cy="2593340"/>
            <wp:effectExtent l="0" t="0" r="1905"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208145" cy="2593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8E4EFE" w:rsidRDefault="008E4EFE" w:rsidP="0018486B">
      <w:pPr>
        <w:rPr>
          <w:rFonts w:asciiTheme="majorEastAsia" w:eastAsiaTheme="majorEastAsia" w:hAnsiTheme="majorEastAsia"/>
        </w:rPr>
      </w:pPr>
    </w:p>
    <w:p w:rsidR="008E4EFE" w:rsidRDefault="008E4EFE"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C56D7B" w:rsidRDefault="008E4EFE"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719680" behindDoc="0" locked="0" layoutInCell="1" allowOverlap="1" wp14:anchorId="3EABDB92" wp14:editId="621339D7">
                <wp:simplePos x="0" y="0"/>
                <wp:positionH relativeFrom="column">
                  <wp:posOffset>67945</wp:posOffset>
                </wp:positionH>
                <wp:positionV relativeFrom="paragraph">
                  <wp:posOffset>414020</wp:posOffset>
                </wp:positionV>
                <wp:extent cx="6184900" cy="589915"/>
                <wp:effectExtent l="0" t="0" r="25400" b="19685"/>
                <wp:wrapNone/>
                <wp:docPr id="189" name="角丸四角形 189"/>
                <wp:cNvGraphicFramePr/>
                <a:graphic xmlns:a="http://schemas.openxmlformats.org/drawingml/2006/main">
                  <a:graphicData uri="http://schemas.microsoft.com/office/word/2010/wordprocessingShape">
                    <wps:wsp>
                      <wps:cNvSpPr/>
                      <wps:spPr>
                        <a:xfrm>
                          <a:off x="0" y="0"/>
                          <a:ext cx="6184900" cy="58991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ワーク・ライフ・バランスの現実としては、女性では【「家庭生活」を優先している】が多くなっています。男性では【「仕事」を優先している】が多くなっています。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89" o:spid="_x0000_s1086" style="position:absolute;left:0;text-align:left;margin-left:5.35pt;margin-top:32.6pt;width:487pt;height:46.4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ワーク・ライフ・バランスの現実としては、女性では【「家庭生活」を優先している】が多くなっています。男性では【「仕事」を優先している】が多くなっています。</w:t>
                      </w:r>
                    </w:p>
                  </w:txbxContent>
                </v:textbox>
              </v:roundrect>
            </w:pict>
          </mc:Fallback>
        </mc:AlternateContent>
      </w:r>
      <w:r w:rsidR="0018486B" w:rsidRPr="006B1A78">
        <w:rPr>
          <w:rFonts w:ascii="HG丸ｺﾞｼｯｸM-PRO" w:eastAsia="HG丸ｺﾞｼｯｸM-PRO" w:hAnsi="HG丸ｺﾞｼｯｸM-PRO" w:hint="eastAsia"/>
          <w:color w:val="00CC00"/>
          <w:sz w:val="32"/>
        </w:rPr>
        <w:t>■</w:t>
      </w:r>
      <w:r w:rsidR="0018486B" w:rsidRPr="00C56D7B">
        <w:rPr>
          <w:rFonts w:ascii="HG丸ｺﾞｼｯｸM-PRO" w:eastAsia="HG丸ｺﾞｼｯｸM-PRO" w:hAnsi="HG丸ｺﾞｼｯｸM-PRO" w:hint="eastAsia"/>
          <w:sz w:val="32"/>
        </w:rPr>
        <w:t>ワーク・ライフ・バランスの現実</w:t>
      </w:r>
    </w:p>
    <w:p w:rsidR="0018486B" w:rsidRDefault="0018486B" w:rsidP="0018486B">
      <w:pPr>
        <w:rPr>
          <w:rFonts w:asciiTheme="majorEastAsia" w:eastAsiaTheme="majorEastAsia" w:hAnsiTheme="majorEastAsia"/>
        </w:rPr>
      </w:pPr>
    </w:p>
    <w:p w:rsidR="0018486B" w:rsidRPr="00C34C21" w:rsidRDefault="0018486B" w:rsidP="0018486B">
      <w:pPr>
        <w:rPr>
          <w:rFonts w:asciiTheme="majorEastAsia" w:eastAsiaTheme="majorEastAsia" w:hAnsiTheme="majorEastAsia"/>
        </w:rPr>
      </w:pPr>
    </w:p>
    <w:p w:rsidR="0018486B" w:rsidRDefault="008E4EFE" w:rsidP="0018486B">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20704" behindDoc="0" locked="0" layoutInCell="1" allowOverlap="1" wp14:anchorId="7919E058" wp14:editId="70C097E3">
                <wp:simplePos x="0" y="0"/>
                <wp:positionH relativeFrom="column">
                  <wp:posOffset>2354580</wp:posOffset>
                </wp:positionH>
                <wp:positionV relativeFrom="paragraph">
                  <wp:posOffset>171450</wp:posOffset>
                </wp:positionV>
                <wp:extent cx="1584325" cy="590550"/>
                <wp:effectExtent l="0" t="0" r="15875" b="209550"/>
                <wp:wrapNone/>
                <wp:docPr id="190" name="角丸四角形吹き出し 190"/>
                <wp:cNvGraphicFramePr/>
                <a:graphic xmlns:a="http://schemas.openxmlformats.org/drawingml/2006/main">
                  <a:graphicData uri="http://schemas.microsoft.com/office/word/2010/wordprocessingShape">
                    <wps:wsp>
                      <wps:cNvSpPr/>
                      <wps:spPr>
                        <a:xfrm flipH="1">
                          <a:off x="0" y="0"/>
                          <a:ext cx="1584325" cy="590550"/>
                        </a:xfrm>
                        <a:prstGeom prst="wedgeRoundRectCallout">
                          <a:avLst>
                            <a:gd name="adj1" fmla="val 39245"/>
                            <a:gd name="adj2" fmla="val 81930"/>
                            <a:gd name="adj3" fmla="val 16667"/>
                          </a:avLst>
                        </a:prstGeom>
                        <a:solidFill>
                          <a:srgbClr val="00CC00"/>
                        </a:solidFill>
                        <a:ln w="3175"/>
                      </wps:spPr>
                      <wps:style>
                        <a:lnRef idx="2">
                          <a:schemeClr val="dk1"/>
                        </a:lnRef>
                        <a:fillRef idx="1">
                          <a:schemeClr val="lt1"/>
                        </a:fillRef>
                        <a:effectRef idx="0">
                          <a:schemeClr val="dk1"/>
                        </a:effectRef>
                        <a:fontRef idx="minor">
                          <a:schemeClr val="dk1"/>
                        </a:fontRef>
                      </wps:style>
                      <wps:txb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希望と現実では、大きな差が生じています。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90" o:spid="_x0000_s1087" type="#_x0000_t62" style="position:absolute;left:0;text-align:left;margin-left:185.4pt;margin-top:13.5pt;width:124.75pt;height:46.5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" adj="19277,28497" fillcolor="#0c0" strokecolor="black [3200]" strokeweight=".25pt">
                <v:textbox>
                  <w:txbxContent>
                    <w:p w:rsidR="006A7214" w:rsidRPr="00B41458" w:rsidRDefault="006A7214" w:rsidP="0018486B">
                      <w:pPr>
                        <w:jc w:val="left"/>
                        <w:rPr>
                          <w:rFonts w:ascii="ＭＳ Ｐゴシック" w:eastAsia="ＭＳ Ｐゴシック" w:hAnsi="ＭＳ Ｐゴシック"/>
                          <w:sz w:val="20"/>
                        </w:rPr>
                      </w:pPr>
                      <w:r>
                        <w:rPr>
                          <w:rFonts w:ascii="ＭＳ Ｐゴシック" w:eastAsia="ＭＳ Ｐゴシック" w:hAnsi="ＭＳ Ｐゴシック" w:hint="eastAsia"/>
                          <w:sz w:val="20"/>
                        </w:rPr>
                        <w:t>希望と現実では、大きな差が生じています。</w:t>
                      </w:r>
                    </w:p>
                  </w:txbxContent>
                </v:textbox>
              </v:shape>
            </w:pict>
          </mc:Fallback>
        </mc:AlternateContent>
      </w:r>
      <w:r w:rsidR="00F858BD" w:rsidRPr="00F858BD">
        <w:rPr>
          <w:noProof/>
        </w:rPr>
        <w:drawing>
          <wp:anchor distT="0" distB="0" distL="114300" distR="114300" simplePos="0" relativeHeight="251882496" behindDoc="0" locked="0" layoutInCell="1" allowOverlap="1" wp14:anchorId="3EAAADC8" wp14:editId="34D999BD">
            <wp:simplePos x="0" y="0"/>
            <wp:positionH relativeFrom="column">
              <wp:posOffset>975360</wp:posOffset>
            </wp:positionH>
            <wp:positionV relativeFrom="paragraph">
              <wp:posOffset>182395</wp:posOffset>
            </wp:positionV>
            <wp:extent cx="4208145" cy="2474595"/>
            <wp:effectExtent l="0" t="0" r="1905"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208145" cy="2474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r>
        <w:rPr>
          <w:rFonts w:asciiTheme="minorEastAsia" w:hAnsiTheme="minorEastAsia" w:hint="eastAsia"/>
          <w:noProof/>
          <w:sz w:val="18"/>
        </w:rPr>
        <mc:AlternateContent>
          <mc:Choice Requires="wps">
            <w:drawing>
              <wp:anchor distT="0" distB="0" distL="114300" distR="114300" simplePos="0" relativeHeight="251721728" behindDoc="0" locked="0" layoutInCell="1" allowOverlap="1" wp14:anchorId="1AEBB776" wp14:editId="5FE9EE80">
                <wp:simplePos x="0" y="0"/>
                <wp:positionH relativeFrom="column">
                  <wp:posOffset>0</wp:posOffset>
                </wp:positionH>
                <wp:positionV relativeFrom="paragraph">
                  <wp:posOffset>186690</wp:posOffset>
                </wp:positionV>
                <wp:extent cx="6184900" cy="0"/>
                <wp:effectExtent l="38100" t="38100" r="63500" b="57150"/>
                <wp:wrapNone/>
                <wp:docPr id="191" name="直線コネクタ 191"/>
                <wp:cNvGraphicFramePr/>
                <a:graphic xmlns:a="http://schemas.openxmlformats.org/drawingml/2006/main">
                  <a:graphicData uri="http://schemas.microsoft.com/office/word/2010/wordprocessingShape">
                    <wps:wsp>
                      <wps:cNvCnPr/>
                      <wps:spPr>
                        <a:xfrm>
                          <a:off x="0" y="0"/>
                          <a:ext cx="6184900" cy="0"/>
                        </a:xfrm>
                        <a:prstGeom prst="line">
                          <a:avLst/>
                        </a:prstGeom>
                        <a:ln>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91" o:spid="_x0000_s1026" style="position:absolute;left:0;text-align:left;z-index:251721728;visibility:visible;mso-wrap-style:square;mso-wrap-distance-left:9pt;mso-wrap-distance-top:0;mso-wrap-distance-right:9pt;mso-wrap-distance-bottom:0;mso-position-horizontal:absolute;mso-position-horizontal-relative:text;mso-position-vertical:absolute;mso-position-vertical-relative:text" from="0,14.7pt" to="487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" strokecolor="black [3040]">
                <v:stroke startarrow="oval" endarrow="oval"/>
              </v:line>
            </w:pict>
          </mc:Fallback>
        </mc:AlternateContent>
      </w:r>
    </w:p>
    <w:p w:rsidR="0018486B" w:rsidRPr="00C56D7B" w:rsidRDefault="0018486B" w:rsidP="0018486B">
      <w:pPr>
        <w:rPr>
          <w:rFonts w:asciiTheme="majorEastAsia" w:eastAsiaTheme="majorEastAsia" w:hAnsiTheme="majorEastAsia"/>
          <w:sz w:val="20"/>
        </w:rPr>
      </w:pPr>
      <w:r w:rsidRPr="00C56D7B">
        <w:rPr>
          <w:rFonts w:asciiTheme="majorEastAsia" w:eastAsiaTheme="majorEastAsia" w:hAnsiTheme="majorEastAsia" w:hint="eastAsia"/>
          <w:sz w:val="20"/>
        </w:rPr>
        <w:t>ワーク・ライフ・バランス（仕事と生活の調和）とは？</w:t>
      </w:r>
    </w:p>
    <w:p w:rsidR="0018486B" w:rsidRPr="00C56D7B" w:rsidRDefault="0018486B" w:rsidP="0018486B">
      <w:pPr>
        <w:rPr>
          <w:rFonts w:asciiTheme="minorEastAsia" w:hAnsiTheme="minorEastAsia"/>
          <w:sz w:val="20"/>
        </w:rPr>
      </w:pPr>
      <w:r w:rsidRPr="00C56D7B">
        <w:rPr>
          <w:rFonts w:asciiTheme="minorEastAsia" w:hAnsiTheme="minorEastAsia" w:hint="eastAsia"/>
          <w:sz w:val="20"/>
        </w:rPr>
        <w:t xml:space="preserve">　ワーク・ライフ・バランス（仕事と生活の調和）とは、だれもがやりがいや充実感を感じながら働き、仕事上の責任を果たすとともに、家庭や地域活動などにおいても子育て期、中高年期といった人生の各段階に応じて多様な生き方が</w:t>
      </w:r>
      <w:r w:rsidR="00913A04">
        <w:rPr>
          <w:rFonts w:asciiTheme="minorEastAsia" w:hAnsiTheme="minorEastAsia" w:hint="eastAsia"/>
          <w:sz w:val="20"/>
        </w:rPr>
        <w:t>選択</w:t>
      </w:r>
      <w:r w:rsidRPr="00C56D7B">
        <w:rPr>
          <w:rFonts w:asciiTheme="minorEastAsia" w:hAnsiTheme="minorEastAsia" w:hint="eastAsia"/>
          <w:sz w:val="20"/>
        </w:rPr>
        <w:t>・実現できることです。</w:t>
      </w:r>
      <w:r w:rsidRPr="00C56D7B">
        <w:rPr>
          <w:rFonts w:asciiTheme="majorEastAsia" w:eastAsiaTheme="majorEastAsia" w:hAnsiTheme="majorEastAsia"/>
          <w:sz w:val="22"/>
        </w:rPr>
        <w:br w:type="page"/>
      </w:r>
    </w:p>
    <w:p w:rsidR="0018486B" w:rsidRPr="00C56D7B" w:rsidRDefault="0018486B" w:rsidP="0018486B">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691008" behindDoc="0" locked="0" layoutInCell="1" allowOverlap="1" wp14:anchorId="2C6F8D07" wp14:editId="4E8207EE">
                <wp:simplePos x="0" y="0"/>
                <wp:positionH relativeFrom="column">
                  <wp:posOffset>0</wp:posOffset>
                </wp:positionH>
                <wp:positionV relativeFrom="paragraph">
                  <wp:posOffset>436576</wp:posOffset>
                </wp:positionV>
                <wp:extent cx="6184900" cy="1149673"/>
                <wp:effectExtent l="0" t="0" r="25400" b="12700"/>
                <wp:wrapNone/>
                <wp:docPr id="114" name="角丸四角形 114"/>
                <wp:cNvGraphicFramePr/>
                <a:graphic xmlns:a="http://schemas.openxmlformats.org/drawingml/2006/main">
                  <a:graphicData uri="http://schemas.microsoft.com/office/word/2010/wordprocessingShape">
                    <wps:wsp>
                      <wps:cNvSpPr/>
                      <wps:spPr>
                        <a:xfrm>
                          <a:off x="0" y="0"/>
                          <a:ext cx="6184900" cy="1149673"/>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ワーク・ライフ・バランスに重要なことでは、女性は「保育サービスや介護サービス</w:t>
                            </w:r>
                            <w:r w:rsidR="00970D40">
                              <w:rPr>
                                <w:rFonts w:hint="eastAsia"/>
                                <w:color w:val="000000" w:themeColor="text1"/>
                                <w:sz w:val="22"/>
                              </w:rPr>
                              <w:t>など</w:t>
                            </w:r>
                            <w:r>
                              <w:rPr>
                                <w:rFonts w:hint="eastAsia"/>
                                <w:color w:val="000000" w:themeColor="text1"/>
                                <w:sz w:val="22"/>
                              </w:rPr>
                              <w:t>、育児・介護に関する社会的サポートの充実」が特に多くなっています。男性は「保育サービスや介護サービス等、育児・介護に関する社会的サポートの充実」と「長時間勤務の見直し」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14" o:spid="_x0000_s1088" style="position:absolute;left:0;text-align:left;margin-left:0;margin-top:34.4pt;width:487pt;height:90.5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" fillcolor="lime" strokecolor="black [3213]" strokeweight=".25pt">
                <v:textbox>
                  <w:txbxContent>
                    <w:p w:rsidR="006A7214" w:rsidRPr="0035101C" w:rsidRDefault="006A7214" w:rsidP="0018486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ワーク・ライフ・バランスに重要なことでは、女性は「保育サービスや介護サービス</w:t>
                      </w:r>
                      <w:r w:rsidR="00970D40">
                        <w:rPr>
                          <w:rFonts w:hint="eastAsia"/>
                          <w:color w:val="000000" w:themeColor="text1"/>
                          <w:sz w:val="22"/>
                        </w:rPr>
                        <w:t>など</w:t>
                      </w:r>
                      <w:r>
                        <w:rPr>
                          <w:rFonts w:hint="eastAsia"/>
                          <w:color w:val="000000" w:themeColor="text1"/>
                          <w:sz w:val="22"/>
                        </w:rPr>
                        <w:t>、育児・介護に関する社会的サポートの充実」が特に多くなっています。男性は「保育サービスや介護サービス等、育児・介護に関する社会的サポートの充実」と「長時間勤務の見直し」が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sidRPr="00C56D7B">
        <w:rPr>
          <w:rFonts w:ascii="HG丸ｺﾞｼｯｸM-PRO" w:eastAsia="HG丸ｺﾞｼｯｸM-PRO" w:hAnsi="HG丸ｺﾞｼｯｸM-PRO" w:hint="eastAsia"/>
          <w:sz w:val="32"/>
        </w:rPr>
        <w:t>ワーク・ライフ・バランスに重要なこと</w:t>
      </w:r>
    </w:p>
    <w:p w:rsidR="0018486B" w:rsidRPr="00C34C21"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640F65" w:rsidP="0018486B">
      <w:pPr>
        <w:rPr>
          <w:rFonts w:asciiTheme="majorEastAsia" w:eastAsiaTheme="majorEastAsia" w:hAnsiTheme="majorEastAsia"/>
        </w:rPr>
      </w:pPr>
      <w:r w:rsidRPr="00640F65">
        <w:rPr>
          <w:noProof/>
        </w:rPr>
        <w:drawing>
          <wp:anchor distT="0" distB="0" distL="114300" distR="114300" simplePos="0" relativeHeight="251815936" behindDoc="0" locked="0" layoutInCell="1" allowOverlap="1" wp14:anchorId="6D770CC0" wp14:editId="0B31130C">
            <wp:simplePos x="0" y="0"/>
            <wp:positionH relativeFrom="column">
              <wp:posOffset>622935</wp:posOffset>
            </wp:positionH>
            <wp:positionV relativeFrom="paragraph">
              <wp:posOffset>200025</wp:posOffset>
            </wp:positionV>
            <wp:extent cx="5115560" cy="4834255"/>
            <wp:effectExtent l="0" t="0" r="0" b="0"/>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115560" cy="4834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7122B" w:rsidRPr="00944907" w:rsidRDefault="0018486B" w:rsidP="0017122B">
      <w:pPr>
        <w:rPr>
          <w:rFonts w:ascii="HG丸ｺﾞｼｯｸM-PRO" w:eastAsia="HG丸ｺﾞｼｯｸM-PRO" w:hAnsi="HG丸ｺﾞｼｯｸM-PRO"/>
          <w:b/>
          <w:color w:val="00CC00"/>
          <w:sz w:val="24"/>
        </w:rPr>
      </w:pPr>
      <w:r>
        <w:rPr>
          <w:rFonts w:asciiTheme="majorEastAsia" w:eastAsiaTheme="majorEastAsia" w:hAnsiTheme="majorEastAsia"/>
        </w:rPr>
        <w:br w:type="page"/>
      </w:r>
      <w:r w:rsidR="0017122B"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１２　防災</w:t>
      </w:r>
    </w:p>
    <w:p w:rsidR="0017122B" w:rsidRPr="00C56D7B" w:rsidRDefault="0017122B" w:rsidP="0017122B">
      <w:pPr>
        <w:widowControl/>
        <w:jc w:val="left"/>
        <w:rPr>
          <w:rFonts w:ascii="HG丸ｺﾞｼｯｸM-PRO" w:eastAsia="HG丸ｺﾞｼｯｸM-PRO" w:hAnsi="HG丸ｺﾞｼｯｸM-PRO"/>
          <w:sz w:val="32"/>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884544" behindDoc="0" locked="0" layoutInCell="1" allowOverlap="1" wp14:anchorId="74B4590C" wp14:editId="45C90936">
                <wp:simplePos x="0" y="0"/>
                <wp:positionH relativeFrom="column">
                  <wp:posOffset>1905</wp:posOffset>
                </wp:positionH>
                <wp:positionV relativeFrom="paragraph">
                  <wp:posOffset>438150</wp:posOffset>
                </wp:positionV>
                <wp:extent cx="6184900" cy="942975"/>
                <wp:effectExtent l="0" t="0" r="25400" b="28575"/>
                <wp:wrapNone/>
                <wp:docPr id="3" name="角丸四角形 3"/>
                <wp:cNvGraphicFramePr/>
                <a:graphic xmlns:a="http://schemas.openxmlformats.org/drawingml/2006/main">
                  <a:graphicData uri="http://schemas.microsoft.com/office/word/2010/wordprocessingShape">
                    <wps:wsp>
                      <wps:cNvSpPr/>
                      <wps:spPr>
                        <a:xfrm>
                          <a:off x="0" y="0"/>
                          <a:ext cx="6184900" cy="94297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7122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防災分野で重要なことでは、男女ともに「災害や防災に関する知識の習得」が特に多くなっています。また、「備蓄</w:t>
                            </w:r>
                            <w:r w:rsidR="00970D40">
                              <w:rPr>
                                <w:rFonts w:hint="eastAsia"/>
                                <w:color w:val="000000" w:themeColor="text1"/>
                                <w:sz w:val="22"/>
                              </w:rPr>
                              <w:t>品に女性の視点を活かす」</w:t>
                            </w:r>
                            <w:r w:rsidR="00BA7E3B">
                              <w:rPr>
                                <w:rFonts w:hint="eastAsia"/>
                                <w:color w:val="000000" w:themeColor="text1"/>
                                <w:sz w:val="22"/>
                              </w:rPr>
                              <w:t>、</w:t>
                            </w:r>
                            <w:r w:rsidR="00970D40">
                              <w:rPr>
                                <w:rFonts w:hint="eastAsia"/>
                                <w:color w:val="000000" w:themeColor="text1"/>
                                <w:sz w:val="22"/>
                              </w:rPr>
                              <w:t>「避難所設備に女性の意見を反映させる</w:t>
                            </w:r>
                            <w:r w:rsidR="00BA7E3B">
                              <w:rPr>
                                <w:rFonts w:hint="eastAsia"/>
                                <w:color w:val="000000" w:themeColor="text1"/>
                                <w:sz w:val="22"/>
                              </w:rPr>
                              <w:t>」</w:t>
                            </w:r>
                            <w:r>
                              <w:rPr>
                                <w:rFonts w:hint="eastAsia"/>
                                <w:color w:val="000000" w:themeColor="text1"/>
                                <w:sz w:val="22"/>
                              </w:rPr>
                              <w:t>などを重要だと考える人が多くなっています。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 o:spid="_x0000_s1089" style="position:absolute;margin-left:.15pt;margin-top:34.5pt;width:487pt;height:74.25pt;z-index:25188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" fillcolor="lime" strokecolor="black [3213]" strokeweight=".25pt">
                <v:textbox>
                  <w:txbxContent>
                    <w:p w:rsidR="006A7214" w:rsidRPr="0035101C" w:rsidRDefault="006A7214" w:rsidP="0017122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防災分野で重要なことでは、男女ともに「災害や防災に関する知識の習得」が特に多くなっています。また、「備蓄</w:t>
                      </w:r>
                      <w:r w:rsidR="00970D40">
                        <w:rPr>
                          <w:rFonts w:hint="eastAsia"/>
                          <w:color w:val="000000" w:themeColor="text1"/>
                          <w:sz w:val="22"/>
                        </w:rPr>
                        <w:t>品に女性の視点を活かす」</w:t>
                      </w:r>
                      <w:r w:rsidR="00BA7E3B">
                        <w:rPr>
                          <w:rFonts w:hint="eastAsia"/>
                          <w:color w:val="000000" w:themeColor="text1"/>
                          <w:sz w:val="22"/>
                        </w:rPr>
                        <w:t>、</w:t>
                      </w:r>
                      <w:r w:rsidR="00970D40">
                        <w:rPr>
                          <w:rFonts w:hint="eastAsia"/>
                          <w:color w:val="000000" w:themeColor="text1"/>
                          <w:sz w:val="22"/>
                        </w:rPr>
                        <w:t>「避難所設備に女性の意見を反映させる</w:t>
                      </w:r>
                      <w:r w:rsidR="00BA7E3B">
                        <w:rPr>
                          <w:rFonts w:hint="eastAsia"/>
                          <w:color w:val="000000" w:themeColor="text1"/>
                          <w:sz w:val="22"/>
                        </w:rPr>
                        <w:t>」</w:t>
                      </w:r>
                      <w:r>
                        <w:rPr>
                          <w:rFonts w:hint="eastAsia"/>
                          <w:color w:val="000000" w:themeColor="text1"/>
                          <w:sz w:val="22"/>
                        </w:rPr>
                        <w:t>などを重要だと考える人が多くなっています。</w:t>
                      </w:r>
                    </w:p>
                  </w:txbxContent>
                </v:textbox>
              </v:roundrect>
            </w:pict>
          </mc:Fallback>
        </mc:AlternateContent>
      </w:r>
      <w:r w:rsidRPr="006B1A78">
        <w:rPr>
          <w:rFonts w:ascii="HG丸ｺﾞｼｯｸM-PRO" w:eastAsia="HG丸ｺﾞｼｯｸM-PRO" w:hAnsi="HG丸ｺﾞｼｯｸM-PRO" w:hint="eastAsia"/>
          <w:color w:val="00CC00"/>
          <w:sz w:val="32"/>
        </w:rPr>
        <w:t>■</w:t>
      </w:r>
      <w:r>
        <w:rPr>
          <w:rFonts w:ascii="HG丸ｺﾞｼｯｸM-PRO" w:eastAsia="HG丸ｺﾞｼｯｸM-PRO" w:hAnsi="HG丸ｺﾞｼｯｸM-PRO" w:hint="eastAsia"/>
          <w:sz w:val="32"/>
        </w:rPr>
        <w:t>防災分野で</w:t>
      </w:r>
      <w:r w:rsidRPr="00C56D7B">
        <w:rPr>
          <w:rFonts w:ascii="HG丸ｺﾞｼｯｸM-PRO" w:eastAsia="HG丸ｺﾞｼｯｸM-PRO" w:hAnsi="HG丸ｺﾞｼｯｸM-PRO" w:hint="eastAsia"/>
          <w:sz w:val="32"/>
        </w:rPr>
        <w:t>重要なこと</w:t>
      </w:r>
    </w:p>
    <w:p w:rsidR="0017122B" w:rsidRPr="00C34C21"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970D40" w:rsidP="0017122B">
      <w:pPr>
        <w:rPr>
          <w:rFonts w:asciiTheme="majorEastAsia" w:eastAsiaTheme="majorEastAsia" w:hAnsiTheme="majorEastAsia"/>
        </w:rPr>
      </w:pPr>
      <w:r w:rsidRPr="000B3B1B">
        <w:rPr>
          <w:noProof/>
        </w:rPr>
        <w:drawing>
          <wp:anchor distT="0" distB="0" distL="114300" distR="114300" simplePos="0" relativeHeight="251895808" behindDoc="0" locked="0" layoutInCell="1" allowOverlap="1" wp14:anchorId="3DDD3C76" wp14:editId="6B6557B3">
            <wp:simplePos x="0" y="0"/>
            <wp:positionH relativeFrom="column">
              <wp:posOffset>226060</wp:posOffset>
            </wp:positionH>
            <wp:positionV relativeFrom="paragraph">
              <wp:posOffset>173355</wp:posOffset>
            </wp:positionV>
            <wp:extent cx="5965825" cy="5455920"/>
            <wp:effectExtent l="0" t="0" r="0" b="0"/>
            <wp:wrapNone/>
            <wp:docPr id="243" name="図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65825" cy="5455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17122B" w:rsidRDefault="0017122B" w:rsidP="0017122B">
      <w:pPr>
        <w:rPr>
          <w:rFonts w:asciiTheme="majorEastAsia" w:eastAsiaTheme="majorEastAsia" w:hAnsiTheme="majorEastAsia"/>
        </w:rPr>
      </w:pPr>
    </w:p>
    <w:p w:rsidR="00062A2C" w:rsidRDefault="0017122B" w:rsidP="00751544">
      <w:pPr>
        <w:widowControl/>
        <w:jc w:val="left"/>
        <w:rPr>
          <w:rFonts w:asciiTheme="majorEastAsia" w:eastAsiaTheme="majorEastAsia" w:hAnsiTheme="majorEastAsia"/>
        </w:rPr>
      </w:pPr>
      <w:r>
        <w:rPr>
          <w:rFonts w:asciiTheme="majorEastAsia" w:eastAsiaTheme="majorEastAsia" w:hAnsiTheme="majorEastAsia"/>
        </w:rPr>
        <w:br w:type="page"/>
      </w:r>
    </w:p>
    <w:p w:rsidR="00751544" w:rsidRPr="00944907" w:rsidRDefault="00751544" w:rsidP="00751544">
      <w:pPr>
        <w:widowControl/>
        <w:jc w:val="left"/>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１３　男性相談</w:t>
      </w:r>
    </w:p>
    <w:p w:rsidR="00751544" w:rsidRPr="00C56D7B" w:rsidRDefault="00751544" w:rsidP="00751544">
      <w:pPr>
        <w:widowControl/>
        <w:jc w:val="left"/>
        <w:rPr>
          <w:rFonts w:ascii="HG丸ｺﾞｼｯｸM-PRO" w:eastAsia="HG丸ｺﾞｼｯｸM-PRO" w:hAnsi="HG丸ｺﾞｼｯｸM-PRO"/>
          <w:sz w:val="32"/>
        </w:rPr>
      </w:pPr>
      <w:r w:rsidRPr="006B1A78">
        <w:rPr>
          <w:rFonts w:ascii="HG丸ｺﾞｼｯｸM-PRO" w:eastAsia="HG丸ｺﾞｼｯｸM-PRO" w:hAnsi="HG丸ｺﾞｼｯｸM-PRO" w:hint="eastAsia"/>
          <w:color w:val="00CC00"/>
          <w:sz w:val="32"/>
        </w:rPr>
        <w:t>■</w:t>
      </w:r>
      <w:r w:rsidR="00FF7766">
        <w:rPr>
          <w:rFonts w:ascii="HG丸ｺﾞｼｯｸM-PRO" w:eastAsia="HG丸ｺﾞｼｯｸM-PRO" w:hAnsi="HG丸ｺﾞｼｯｸM-PRO" w:hint="eastAsia"/>
          <w:sz w:val="32"/>
        </w:rPr>
        <w:t>相談希望の有無</w:t>
      </w:r>
    </w:p>
    <w:p w:rsidR="00751544" w:rsidRPr="00FF7766" w:rsidRDefault="00FF7766" w:rsidP="00751544">
      <w:pPr>
        <w:rPr>
          <w:rFonts w:asciiTheme="majorEastAsia" w:eastAsiaTheme="majorEastAsia" w:hAnsiTheme="majorEastAsia"/>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922432" behindDoc="0" locked="0" layoutInCell="1" allowOverlap="1" wp14:anchorId="0F219184" wp14:editId="15D83A6A">
                <wp:simplePos x="0" y="0"/>
                <wp:positionH relativeFrom="column">
                  <wp:posOffset>87630</wp:posOffset>
                </wp:positionH>
                <wp:positionV relativeFrom="paragraph">
                  <wp:posOffset>47625</wp:posOffset>
                </wp:positionV>
                <wp:extent cx="6184900" cy="666750"/>
                <wp:effectExtent l="0" t="0" r="25400" b="19050"/>
                <wp:wrapNone/>
                <wp:docPr id="33" name="角丸四角形 33"/>
                <wp:cNvGraphicFramePr/>
                <a:graphic xmlns:a="http://schemas.openxmlformats.org/drawingml/2006/main">
                  <a:graphicData uri="http://schemas.microsoft.com/office/word/2010/wordprocessingShape">
                    <wps:wsp>
                      <wps:cNvSpPr/>
                      <wps:spPr>
                        <a:xfrm>
                          <a:off x="0" y="0"/>
                          <a:ext cx="6184900" cy="666750"/>
                        </a:xfrm>
                        <a:prstGeom prst="roundRect">
                          <a:avLst/>
                        </a:prstGeom>
                        <a:solidFill>
                          <a:srgbClr val="00FF00"/>
                        </a:solidFill>
                        <a:ln w="3175" cap="flat" cmpd="sng" algn="ctr">
                          <a:solidFill>
                            <a:sysClr val="windowText" lastClr="000000"/>
                          </a:solidFill>
                          <a:prstDash val="solid"/>
                        </a:ln>
                        <a:effectLst/>
                      </wps:spPr>
                      <wps:txbx>
                        <w:txbxContent>
                          <w:p w:rsidR="00FF7766" w:rsidRPr="0035101C" w:rsidRDefault="00FF7766" w:rsidP="00FF7766">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男性で、１年間に悩みを誰かに相談したいと思ったこと</w:t>
                            </w:r>
                            <w:r w:rsidR="00970D40">
                              <w:rPr>
                                <w:rFonts w:hint="eastAsia"/>
                                <w:color w:val="000000" w:themeColor="text1"/>
                                <w:sz w:val="22"/>
                              </w:rPr>
                              <w:t>の有無に</w:t>
                            </w:r>
                            <w:r>
                              <w:rPr>
                                <w:rFonts w:hint="eastAsia"/>
                                <w:color w:val="000000" w:themeColor="text1"/>
                                <w:sz w:val="22"/>
                              </w:rPr>
                              <w:t>ついては、「なかった」が「あった」を上回っています。</w:t>
                            </w:r>
                            <w:r w:rsidR="00970D40">
                              <w:rPr>
                                <w:rFonts w:hint="eastAsia"/>
                                <w:color w:val="000000" w:themeColor="text1"/>
                                <w:sz w:val="22"/>
                              </w:rPr>
                              <w:t>また、年代による違いも大きくなっています。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3" o:spid="_x0000_s1090" style="position:absolute;left:0;text-align:left;margin-left:6.9pt;margin-top:3.75pt;width:487pt;height:52.5pt;z-index:251922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" fillcolor="lime" strokecolor="windowText" strokeweight=".25pt">
                <v:textbox>
                  <w:txbxContent>
                    <w:p w:rsidR="00FF7766" w:rsidRPr="0035101C" w:rsidRDefault="00FF7766" w:rsidP="00FF7766">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男性で、１年間に悩みを誰かに相談したいと思ったこと</w:t>
                      </w:r>
                      <w:r w:rsidR="00970D40">
                        <w:rPr>
                          <w:rFonts w:hint="eastAsia"/>
                          <w:color w:val="000000" w:themeColor="text1"/>
                          <w:sz w:val="22"/>
                        </w:rPr>
                        <w:t>の有無に</w:t>
                      </w:r>
                      <w:r>
                        <w:rPr>
                          <w:rFonts w:hint="eastAsia"/>
                          <w:color w:val="000000" w:themeColor="text1"/>
                          <w:sz w:val="22"/>
                        </w:rPr>
                        <w:t>ついては、「なかった」が「あった」を上回っています。</w:t>
                      </w:r>
                      <w:r w:rsidR="00970D40">
                        <w:rPr>
                          <w:rFonts w:hint="eastAsia"/>
                          <w:color w:val="000000" w:themeColor="text1"/>
                          <w:sz w:val="22"/>
                        </w:rPr>
                        <w:t>また、年代による違いも大きくなっています。</w:t>
                      </w:r>
                      <w:bookmarkStart w:id="1" w:name="_GoBack"/>
                      <w:bookmarkEnd w:id="1"/>
                    </w:p>
                  </w:txbxContent>
                </v:textbox>
              </v:roundrect>
            </w:pict>
          </mc:Fallback>
        </mc:AlternateContent>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85437A" w:rsidP="00751544">
      <w:pPr>
        <w:rPr>
          <w:rFonts w:asciiTheme="majorEastAsia" w:eastAsiaTheme="majorEastAsia" w:hAnsiTheme="majorEastAsia"/>
        </w:rPr>
      </w:pPr>
      <w:r w:rsidRPr="007A2264">
        <w:rPr>
          <w:rFonts w:hint="eastAsia"/>
          <w:noProof/>
        </w:rPr>
        <w:drawing>
          <wp:anchor distT="0" distB="0" distL="114300" distR="114300" simplePos="0" relativeHeight="251917312" behindDoc="0" locked="0" layoutInCell="1" allowOverlap="1" wp14:anchorId="2345B699" wp14:editId="447AC700">
            <wp:simplePos x="0" y="0"/>
            <wp:positionH relativeFrom="column">
              <wp:posOffset>22860</wp:posOffset>
            </wp:positionH>
            <wp:positionV relativeFrom="paragraph">
              <wp:posOffset>152400</wp:posOffset>
            </wp:positionV>
            <wp:extent cx="6119495" cy="2860040"/>
            <wp:effectExtent l="0" t="0" r="0" b="0"/>
            <wp:wrapNone/>
            <wp:docPr id="237" name="図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19495" cy="2860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85437A" w:rsidP="00751544">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924480" behindDoc="0" locked="0" layoutInCell="1" allowOverlap="1" wp14:anchorId="3531266A" wp14:editId="399B7B10">
                <wp:simplePos x="0" y="0"/>
                <wp:positionH relativeFrom="column">
                  <wp:posOffset>2268855</wp:posOffset>
                </wp:positionH>
                <wp:positionV relativeFrom="paragraph">
                  <wp:posOffset>38100</wp:posOffset>
                </wp:positionV>
                <wp:extent cx="3604895" cy="565785"/>
                <wp:effectExtent l="0" t="152400" r="14605" b="24765"/>
                <wp:wrapNone/>
                <wp:docPr id="37" name="角丸四角形吹き出し 37"/>
                <wp:cNvGraphicFramePr/>
                <a:graphic xmlns:a="http://schemas.openxmlformats.org/drawingml/2006/main">
                  <a:graphicData uri="http://schemas.microsoft.com/office/word/2010/wordprocessingShape">
                    <wps:wsp>
                      <wps:cNvSpPr/>
                      <wps:spPr>
                        <a:xfrm flipH="1">
                          <a:off x="0" y="0"/>
                          <a:ext cx="3604895" cy="565785"/>
                        </a:xfrm>
                        <a:prstGeom prst="wedgeRoundRectCallout">
                          <a:avLst>
                            <a:gd name="adj1" fmla="val 37450"/>
                            <a:gd name="adj2" fmla="val -75271"/>
                            <a:gd name="adj3" fmla="val 16667"/>
                          </a:avLst>
                        </a:prstGeom>
                        <a:solidFill>
                          <a:srgbClr val="00CC00"/>
                        </a:solidFill>
                        <a:ln w="3175" cap="flat" cmpd="sng" algn="ctr">
                          <a:solidFill>
                            <a:sysClr val="windowText" lastClr="000000"/>
                          </a:solidFill>
                          <a:prstDash val="solid"/>
                        </a:ln>
                        <a:effectLst/>
                      </wps:spPr>
                      <wps:txbx>
                        <w:txbxContent>
                          <w:p w:rsidR="0085437A" w:rsidRPr="0085437A" w:rsidRDefault="0085437A" w:rsidP="0085437A">
                            <w:pPr>
                              <w:jc w:val="left"/>
                              <w:rPr>
                                <w:rFonts w:ascii="ＭＳ Ｐゴシック" w:eastAsia="ＭＳ Ｐゴシック" w:hAnsi="ＭＳ Ｐゴシック"/>
                                <w:color w:val="000000" w:themeColor="text1"/>
                                <w:sz w:val="22"/>
                              </w:rPr>
                            </w:pPr>
                            <w:r w:rsidRPr="0085437A">
                              <w:rPr>
                                <w:rFonts w:ascii="ＭＳ Ｐゴシック" w:eastAsia="ＭＳ Ｐゴシック" w:hAnsi="ＭＳ Ｐゴシック" w:hint="eastAsia"/>
                                <w:color w:val="000000" w:themeColor="text1"/>
                                <w:sz w:val="22"/>
                              </w:rPr>
                              <w:t>20代では、7割以上が「あった」と答えていますが、60代では、約2割と少なくなっています。</w:t>
                            </w:r>
                          </w:p>
                          <w:p w:rsidR="0085437A" w:rsidRPr="0085437A" w:rsidRDefault="0085437A" w:rsidP="0085437A">
                            <w:pPr>
                              <w:jc w:val="left"/>
                              <w:rPr>
                                <w:rFonts w:ascii="ＭＳ Ｐゴシック" w:eastAsia="ＭＳ Ｐゴシック" w:hAnsi="ＭＳ Ｐゴシック"/>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7" o:spid="_x0000_s1091" type="#_x0000_t62" style="position:absolute;left:0;text-align:left;margin-left:178.65pt;margin-top:3pt;width:283.85pt;height:44.55pt;flip:x;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" adj="18889,-5459" fillcolor="#0c0" strokecolor="windowText" strokeweight=".25pt">
                <v:textbox>
                  <w:txbxContent>
                    <w:p w:rsidR="0085437A" w:rsidRPr="0085437A" w:rsidRDefault="0085437A" w:rsidP="0085437A">
                      <w:pPr>
                        <w:jc w:val="left"/>
                        <w:rPr>
                          <w:rFonts w:ascii="ＭＳ Ｐゴシック" w:eastAsia="ＭＳ Ｐゴシック" w:hAnsi="ＭＳ Ｐゴシック"/>
                          <w:color w:val="000000" w:themeColor="text1"/>
                          <w:sz w:val="22"/>
                        </w:rPr>
                      </w:pPr>
                      <w:r w:rsidRPr="0085437A">
                        <w:rPr>
                          <w:rFonts w:ascii="ＭＳ Ｐゴシック" w:eastAsia="ＭＳ Ｐゴシック" w:hAnsi="ＭＳ Ｐゴシック" w:hint="eastAsia"/>
                          <w:color w:val="000000" w:themeColor="text1"/>
                          <w:sz w:val="22"/>
                        </w:rPr>
                        <w:t>20代では、7割以上が「あった」と答えていますが、60代では、約2割と少なくなっています。</w:t>
                      </w:r>
                    </w:p>
                    <w:p w:rsidR="0085437A" w:rsidRPr="0085437A" w:rsidRDefault="0085437A" w:rsidP="0085437A">
                      <w:pPr>
                        <w:jc w:val="left"/>
                        <w:rPr>
                          <w:rFonts w:ascii="ＭＳ Ｐゴシック" w:eastAsia="ＭＳ Ｐゴシック" w:hAnsi="ＭＳ Ｐゴシック"/>
                          <w:sz w:val="20"/>
                        </w:rPr>
                      </w:pPr>
                    </w:p>
                  </w:txbxContent>
                </v:textbox>
              </v:shape>
            </w:pict>
          </mc:Fallback>
        </mc:AlternateContent>
      </w:r>
    </w:p>
    <w:p w:rsidR="00751544" w:rsidRDefault="00751544" w:rsidP="00751544">
      <w:pPr>
        <w:rPr>
          <w:rFonts w:ascii="HG丸ｺﾞｼｯｸM-PRO" w:eastAsia="HG丸ｺﾞｼｯｸM-PRO" w:hAnsi="HG丸ｺﾞｼｯｸM-PRO"/>
          <w:color w:val="00CC00"/>
          <w:sz w:val="32"/>
        </w:rPr>
      </w:pPr>
    </w:p>
    <w:p w:rsidR="00751544" w:rsidRPr="00C56D7B" w:rsidRDefault="00751544" w:rsidP="00751544">
      <w:pPr>
        <w:rPr>
          <w:rFonts w:ascii="HG丸ｺﾞｼｯｸM-PRO" w:eastAsia="HG丸ｺﾞｼｯｸM-PRO" w:hAnsi="HG丸ｺﾞｼｯｸM-PRO"/>
          <w:sz w:val="32"/>
        </w:rPr>
      </w:pPr>
      <w:r w:rsidRPr="006B1A78">
        <w:rPr>
          <w:rFonts w:ascii="HG丸ｺﾞｼｯｸM-PRO" w:eastAsia="HG丸ｺﾞｼｯｸM-PRO" w:hAnsi="HG丸ｺﾞｼｯｸM-PRO" w:hint="eastAsia"/>
          <w:color w:val="00CC00"/>
          <w:sz w:val="32"/>
        </w:rPr>
        <w:t>■</w:t>
      </w:r>
      <w:r>
        <w:rPr>
          <w:rFonts w:ascii="HG丸ｺﾞｼｯｸM-PRO" w:eastAsia="HG丸ｺﾞｼｯｸM-PRO" w:hAnsi="HG丸ｺﾞｼｯｸM-PRO" w:hint="eastAsia"/>
          <w:sz w:val="32"/>
        </w:rPr>
        <w:t>無料で利用できる相談機関</w:t>
      </w:r>
    </w:p>
    <w:p w:rsidR="00751544" w:rsidRDefault="00751544" w:rsidP="00751544">
      <w:pPr>
        <w:rPr>
          <w:rFonts w:asciiTheme="majorEastAsia" w:eastAsiaTheme="majorEastAsia" w:hAnsiTheme="majorEastAsia"/>
        </w:rPr>
      </w:pPr>
      <w:r w:rsidRPr="006B1A78">
        <w:rPr>
          <w:rFonts w:ascii="HG丸ｺﾞｼｯｸM-PRO" w:eastAsia="HG丸ｺﾞｼｯｸM-PRO" w:hAnsi="HG丸ｺﾞｼｯｸM-PRO" w:hint="eastAsia"/>
          <w:noProof/>
          <w:color w:val="00CC00"/>
        </w:rPr>
        <mc:AlternateContent>
          <mc:Choice Requires="wps">
            <w:drawing>
              <wp:anchor distT="0" distB="0" distL="114300" distR="114300" simplePos="0" relativeHeight="251887616" behindDoc="0" locked="0" layoutInCell="1" allowOverlap="1" wp14:anchorId="1CCCE464" wp14:editId="7B62800E">
                <wp:simplePos x="0" y="0"/>
                <wp:positionH relativeFrom="column">
                  <wp:posOffset>87630</wp:posOffset>
                </wp:positionH>
                <wp:positionV relativeFrom="paragraph">
                  <wp:posOffset>9525</wp:posOffset>
                </wp:positionV>
                <wp:extent cx="6184900" cy="962025"/>
                <wp:effectExtent l="0" t="0" r="25400" b="28575"/>
                <wp:wrapNone/>
                <wp:docPr id="229" name="角丸四角形 229"/>
                <wp:cNvGraphicFramePr/>
                <a:graphic xmlns:a="http://schemas.openxmlformats.org/drawingml/2006/main">
                  <a:graphicData uri="http://schemas.microsoft.com/office/word/2010/wordprocessingShape">
                    <wps:wsp>
                      <wps:cNvSpPr/>
                      <wps:spPr>
                        <a:xfrm>
                          <a:off x="0" y="0"/>
                          <a:ext cx="6184900" cy="962025"/>
                        </a:xfrm>
                        <a:prstGeom prst="roundRect">
                          <a:avLst/>
                        </a:prstGeom>
                        <a:solidFill>
                          <a:srgbClr val="00FF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Pr="0035101C" w:rsidRDefault="006A7214" w:rsidP="0017122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無料で利用できる相談機関</w:t>
                            </w:r>
                            <w:r w:rsidR="00973478">
                              <w:rPr>
                                <w:rFonts w:hint="eastAsia"/>
                                <w:color w:val="000000" w:themeColor="text1"/>
                                <w:sz w:val="22"/>
                              </w:rPr>
                              <w:t>では、「自身のメンタルヘルス（心の問題）やストレス</w:t>
                            </w:r>
                            <w:r w:rsidR="00516C57">
                              <w:rPr>
                                <w:rFonts w:hint="eastAsia"/>
                                <w:color w:val="000000" w:themeColor="text1"/>
                                <w:sz w:val="22"/>
                              </w:rPr>
                              <w:t>などの相談</w:t>
                            </w:r>
                            <w:r w:rsidR="00973478">
                              <w:rPr>
                                <w:rFonts w:hint="eastAsia"/>
                                <w:color w:val="000000" w:themeColor="text1"/>
                                <w:sz w:val="22"/>
                              </w:rPr>
                              <w:t>」</w:t>
                            </w:r>
                            <w:r w:rsidR="00516C57">
                              <w:rPr>
                                <w:rFonts w:hint="eastAsia"/>
                                <w:color w:val="000000" w:themeColor="text1"/>
                                <w:sz w:val="22"/>
                              </w:rPr>
                              <w:t>が特に多くなって</w:t>
                            </w:r>
                            <w:r w:rsidR="0085437A">
                              <w:rPr>
                                <w:rFonts w:hint="eastAsia"/>
                                <w:color w:val="000000" w:themeColor="text1"/>
                                <w:sz w:val="22"/>
                              </w:rPr>
                              <w:t>います</w:t>
                            </w:r>
                            <w:r w:rsidR="00516C57">
                              <w:rPr>
                                <w:rFonts w:hint="eastAsia"/>
                                <w:color w:val="000000" w:themeColor="text1"/>
                                <w:sz w:val="22"/>
                              </w:rPr>
                              <w:t>。また、「介護」「仕事」「健康」などの相談も</w:t>
                            </w:r>
                            <w:r w:rsidR="0085437A">
                              <w:rPr>
                                <w:rFonts w:hint="eastAsia"/>
                                <w:color w:val="000000" w:themeColor="text1"/>
                                <w:sz w:val="22"/>
                              </w:rPr>
                              <w:t>多くなっています</w:t>
                            </w:r>
                            <w:r w:rsidR="00516C57">
                              <w:rPr>
                                <w:rFonts w:hint="eastAsia"/>
                                <w:color w:val="000000" w:themeColor="text1"/>
                                <w:sz w:val="22"/>
                              </w:rPr>
                              <w:t>。</w:t>
                            </w:r>
                            <w:r w:rsidR="0085437A">
                              <w:rPr>
                                <w:rFonts w:hint="eastAsia"/>
                                <w:color w:val="000000" w:themeColor="text1"/>
                                <w:sz w:val="22"/>
                              </w:rPr>
                              <w:t>一方で、「利用しない」という声もあがっています。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29" o:spid="_x0000_s1092" style="position:absolute;left:0;text-align:left;margin-left:6.9pt;margin-top:.75pt;width:487pt;height:75.75pt;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" fillcolor="lime" strokecolor="black [3213]" strokeweight=".25pt">
                <v:textbox>
                  <w:txbxContent>
                    <w:p w:rsidR="006A7214" w:rsidRPr="0035101C" w:rsidRDefault="006A7214" w:rsidP="0017122B">
                      <w:pPr>
                        <w:jc w:val="left"/>
                        <w:rPr>
                          <w:color w:val="000000" w:themeColor="text1"/>
                          <w:sz w:val="22"/>
                        </w:rPr>
                      </w:pPr>
                      <w:r w:rsidRPr="0035101C">
                        <w:rPr>
                          <w:rFonts w:hint="eastAsia"/>
                          <w:color w:val="000000" w:themeColor="text1"/>
                          <w:sz w:val="22"/>
                        </w:rPr>
                        <w:t xml:space="preserve">　</w:t>
                      </w:r>
                      <w:r>
                        <w:rPr>
                          <w:rFonts w:hint="eastAsia"/>
                          <w:color w:val="000000" w:themeColor="text1"/>
                          <w:sz w:val="22"/>
                        </w:rPr>
                        <w:t>無料で利用できる相談機関</w:t>
                      </w:r>
                      <w:r w:rsidR="00973478">
                        <w:rPr>
                          <w:rFonts w:hint="eastAsia"/>
                          <w:color w:val="000000" w:themeColor="text1"/>
                          <w:sz w:val="22"/>
                        </w:rPr>
                        <w:t>では、「自身のメンタルヘルス（心の問題）やストレス</w:t>
                      </w:r>
                      <w:r w:rsidR="00516C57">
                        <w:rPr>
                          <w:rFonts w:hint="eastAsia"/>
                          <w:color w:val="000000" w:themeColor="text1"/>
                          <w:sz w:val="22"/>
                        </w:rPr>
                        <w:t>などの相談</w:t>
                      </w:r>
                      <w:r w:rsidR="00973478">
                        <w:rPr>
                          <w:rFonts w:hint="eastAsia"/>
                          <w:color w:val="000000" w:themeColor="text1"/>
                          <w:sz w:val="22"/>
                        </w:rPr>
                        <w:t>」</w:t>
                      </w:r>
                      <w:r w:rsidR="00516C57">
                        <w:rPr>
                          <w:rFonts w:hint="eastAsia"/>
                          <w:color w:val="000000" w:themeColor="text1"/>
                          <w:sz w:val="22"/>
                        </w:rPr>
                        <w:t>が特に多くなって</w:t>
                      </w:r>
                      <w:r w:rsidR="0085437A">
                        <w:rPr>
                          <w:rFonts w:hint="eastAsia"/>
                          <w:color w:val="000000" w:themeColor="text1"/>
                          <w:sz w:val="22"/>
                        </w:rPr>
                        <w:t>います</w:t>
                      </w:r>
                      <w:r w:rsidR="00516C57">
                        <w:rPr>
                          <w:rFonts w:hint="eastAsia"/>
                          <w:color w:val="000000" w:themeColor="text1"/>
                          <w:sz w:val="22"/>
                        </w:rPr>
                        <w:t>。また、「介護」「仕事」「健康」などの相談も</w:t>
                      </w:r>
                      <w:r w:rsidR="0085437A">
                        <w:rPr>
                          <w:rFonts w:hint="eastAsia"/>
                          <w:color w:val="000000" w:themeColor="text1"/>
                          <w:sz w:val="22"/>
                        </w:rPr>
                        <w:t>多くなっています</w:t>
                      </w:r>
                      <w:r w:rsidR="00516C57">
                        <w:rPr>
                          <w:rFonts w:hint="eastAsia"/>
                          <w:color w:val="000000" w:themeColor="text1"/>
                          <w:sz w:val="22"/>
                        </w:rPr>
                        <w:t>。</w:t>
                      </w:r>
                      <w:r w:rsidR="0085437A">
                        <w:rPr>
                          <w:rFonts w:hint="eastAsia"/>
                          <w:color w:val="000000" w:themeColor="text1"/>
                          <w:sz w:val="22"/>
                        </w:rPr>
                        <w:t>一方で、「利用しない」という声もあがっています。</w:t>
                      </w:r>
                    </w:p>
                  </w:txbxContent>
                </v:textbox>
              </v:roundrect>
            </w:pict>
          </mc:Fallback>
        </mc:AlternateContent>
      </w:r>
    </w:p>
    <w:p w:rsidR="00751544" w:rsidRDefault="00751544" w:rsidP="00751544">
      <w:pPr>
        <w:rPr>
          <w:rFonts w:asciiTheme="majorEastAsia" w:eastAsiaTheme="majorEastAsia" w:hAnsiTheme="majorEastAsia"/>
        </w:rPr>
      </w:pPr>
    </w:p>
    <w:p w:rsidR="00751544" w:rsidRDefault="00751544" w:rsidP="00751544">
      <w:pPr>
        <w:spacing w:line="240" w:lineRule="exact"/>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r w:rsidRPr="007A2264">
        <w:rPr>
          <w:noProof/>
        </w:rPr>
        <w:drawing>
          <wp:anchor distT="0" distB="0" distL="114300" distR="114300" simplePos="0" relativeHeight="251913216" behindDoc="0" locked="0" layoutInCell="1" allowOverlap="1" wp14:anchorId="0CD78DFA" wp14:editId="446E7115">
            <wp:simplePos x="0" y="0"/>
            <wp:positionH relativeFrom="column">
              <wp:posOffset>90805</wp:posOffset>
            </wp:positionH>
            <wp:positionV relativeFrom="paragraph">
              <wp:posOffset>9525</wp:posOffset>
            </wp:positionV>
            <wp:extent cx="5988050" cy="2295525"/>
            <wp:effectExtent l="0" t="0" r="0" b="9525"/>
            <wp:wrapNone/>
            <wp:docPr id="238" name="図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6">
                      <a:extLst>
                        <a:ext uri="{28A0092B-C50C-407E-A947-70E740481C1C}">
                          <a14:useLocalDpi xmlns:a14="http://schemas.microsoft.com/office/drawing/2010/main" val="0"/>
                        </a:ext>
                      </a:extLst>
                    </a:blip>
                    <a:srcRect l="3083"/>
                    <a:stretch/>
                  </pic:blipFill>
                  <pic:spPr bwMode="auto">
                    <a:xfrm>
                      <a:off x="0" y="0"/>
                      <a:ext cx="5988050" cy="2295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widowControl/>
        <w:jc w:val="left"/>
        <w:rPr>
          <w:rFonts w:asciiTheme="majorEastAsia" w:eastAsiaTheme="majorEastAsia" w:hAnsiTheme="majorEastAsia"/>
        </w:rPr>
      </w:pPr>
      <w:r>
        <w:rPr>
          <w:rFonts w:asciiTheme="majorEastAsia" w:eastAsiaTheme="majorEastAsia" w:hAnsiTheme="majorEastAsia"/>
        </w:rPr>
        <w:br w:type="page"/>
      </w:r>
    </w:p>
    <w:p w:rsidR="00751544" w:rsidRPr="00944907" w:rsidRDefault="00751544" w:rsidP="00751544">
      <w:pPr>
        <w:rPr>
          <w:rFonts w:ascii="HG丸ｺﾞｼｯｸM-PRO" w:eastAsia="HG丸ｺﾞｼｯｸM-PRO" w:hAnsi="HG丸ｺﾞｼｯｸM-PRO"/>
          <w:b/>
          <w:color w:val="00CC00"/>
          <w:sz w:val="24"/>
        </w:rPr>
      </w:pPr>
      <w:r w:rsidRPr="00944907">
        <w:rPr>
          <w:rFonts w:ascii="HG丸ｺﾞｼｯｸM-PRO" w:eastAsia="HG丸ｺﾞｼｯｸM-PRO" w:hAnsi="HG丸ｺﾞｼｯｸM-PRO" w:hint="eastAsia"/>
          <w:b/>
          <w:color w:val="00CC00"/>
          <w:sz w:val="48"/>
          <w14:textOutline w14:w="9525" w14:cap="rnd" w14:cmpd="sng" w14:algn="ctr">
            <w14:noFill/>
            <w14:prstDash w14:val="solid"/>
            <w14:bevel/>
          </w14:textOutline>
        </w:rPr>
        <w:t>１４　性的マイノリティ（性的少数者）</w:t>
      </w:r>
    </w:p>
    <w:p w:rsidR="00751544" w:rsidRPr="00C56D7B" w:rsidRDefault="00751544" w:rsidP="00751544">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908096" behindDoc="0" locked="0" layoutInCell="1" allowOverlap="1" wp14:anchorId="5BF5147C" wp14:editId="641FBB6D">
                <wp:simplePos x="0" y="0"/>
                <wp:positionH relativeFrom="column">
                  <wp:posOffset>5715</wp:posOffset>
                </wp:positionH>
                <wp:positionV relativeFrom="paragraph">
                  <wp:posOffset>416899</wp:posOffset>
                </wp:positionV>
                <wp:extent cx="6184900" cy="572892"/>
                <wp:effectExtent l="0" t="0" r="25400" b="17780"/>
                <wp:wrapNone/>
                <wp:docPr id="30" name="角丸四角形 30"/>
                <wp:cNvGraphicFramePr/>
                <a:graphic xmlns:a="http://schemas.openxmlformats.org/drawingml/2006/main">
                  <a:graphicData uri="http://schemas.microsoft.com/office/word/2010/wordprocessingShape">
                    <wps:wsp>
                      <wps:cNvSpPr/>
                      <wps:spPr>
                        <a:xfrm>
                          <a:off x="0" y="0"/>
                          <a:ext cx="6184900" cy="572892"/>
                        </a:xfrm>
                        <a:prstGeom prst="roundRect">
                          <a:avLst/>
                        </a:prstGeom>
                        <a:solidFill>
                          <a:srgbClr val="00FF00"/>
                        </a:solidFill>
                        <a:ln w="3175" cap="flat" cmpd="sng" algn="ctr">
                          <a:solidFill>
                            <a:sysClr val="windowText" lastClr="000000"/>
                          </a:solidFill>
                          <a:prstDash val="solid"/>
                        </a:ln>
                        <a:effectLst/>
                      </wps:spPr>
                      <wps:txbx>
                        <w:txbxContent>
                          <w:p w:rsidR="00751544" w:rsidRPr="0035101C" w:rsidRDefault="00751544" w:rsidP="00751544">
                            <w:pPr>
                              <w:jc w:val="left"/>
                              <w:rPr>
                                <w:color w:val="000000" w:themeColor="text1"/>
                                <w:sz w:val="22"/>
                              </w:rPr>
                            </w:pPr>
                            <w:r w:rsidRPr="0035101C">
                              <w:rPr>
                                <w:rFonts w:hint="eastAsia"/>
                                <w:color w:val="000000" w:themeColor="text1"/>
                                <w:sz w:val="22"/>
                              </w:rPr>
                              <w:t xml:space="preserve">　</w:t>
                            </w:r>
                            <w:r w:rsidR="006346C6">
                              <w:rPr>
                                <w:rFonts w:hint="eastAsia"/>
                                <w:color w:val="000000" w:themeColor="text1"/>
                                <w:sz w:val="22"/>
                              </w:rPr>
                              <w:t>性的マイノリティという言葉の認知については、「知っている」が「初めて知った」を大きく上回っています。また、女性より男性の方が認知度は高い傾向にあります。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0" o:spid="_x0000_s1093" style="position:absolute;left:0;text-align:left;margin-left:.45pt;margin-top:32.85pt;width:487pt;height:45.1pt;z-index:25190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" fillcolor="lime" strokecolor="windowText" strokeweight=".25pt">
                <v:textbox>
                  <w:txbxContent>
                    <w:p w:rsidR="00751544" w:rsidRPr="0035101C" w:rsidRDefault="00751544" w:rsidP="00751544">
                      <w:pPr>
                        <w:jc w:val="left"/>
                        <w:rPr>
                          <w:color w:val="000000" w:themeColor="text1"/>
                          <w:sz w:val="22"/>
                        </w:rPr>
                      </w:pPr>
                      <w:r w:rsidRPr="0035101C">
                        <w:rPr>
                          <w:rFonts w:hint="eastAsia"/>
                          <w:color w:val="000000" w:themeColor="text1"/>
                          <w:sz w:val="22"/>
                        </w:rPr>
                        <w:t xml:space="preserve">　</w:t>
                      </w:r>
                      <w:r w:rsidR="006346C6">
                        <w:rPr>
                          <w:rFonts w:hint="eastAsia"/>
                          <w:color w:val="000000" w:themeColor="text1"/>
                          <w:sz w:val="22"/>
                        </w:rPr>
                        <w:t>性的マイノリティという言葉の認知については、「知っている」が「初めて知った」を大きく上回っています。また、女性より男性の方が認知度は高い傾向にあります。</w:t>
                      </w:r>
                    </w:p>
                  </w:txbxContent>
                </v:textbox>
              </v:roundrect>
            </w:pict>
          </mc:Fallback>
        </mc:AlternateContent>
      </w:r>
      <w:r w:rsidRPr="006B1A78">
        <w:rPr>
          <w:rFonts w:ascii="HG丸ｺﾞｼｯｸM-PRO" w:eastAsia="HG丸ｺﾞｼｯｸM-PRO" w:hAnsi="HG丸ｺﾞｼｯｸM-PRO" w:hint="eastAsia"/>
          <w:color w:val="00CC00"/>
          <w:sz w:val="32"/>
        </w:rPr>
        <w:t>■</w:t>
      </w:r>
      <w:r>
        <w:rPr>
          <w:rFonts w:ascii="HG丸ｺﾞｼｯｸM-PRO" w:eastAsia="HG丸ｺﾞｼｯｸM-PRO" w:hAnsi="HG丸ｺﾞｼｯｸM-PRO" w:hint="eastAsia"/>
          <w:sz w:val="32"/>
        </w:rPr>
        <w:t>性的マイノリティという言葉の認知</w:t>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r w:rsidRPr="007A2264">
        <w:rPr>
          <w:noProof/>
        </w:rPr>
        <w:drawing>
          <wp:anchor distT="0" distB="0" distL="114300" distR="114300" simplePos="0" relativeHeight="251915264" behindDoc="0" locked="0" layoutInCell="1" allowOverlap="1" wp14:anchorId="30663165" wp14:editId="5B81BFA3">
            <wp:simplePos x="0" y="0"/>
            <wp:positionH relativeFrom="column">
              <wp:posOffset>222885</wp:posOffset>
            </wp:positionH>
            <wp:positionV relativeFrom="paragraph">
              <wp:posOffset>47625</wp:posOffset>
            </wp:positionV>
            <wp:extent cx="5783580" cy="1771650"/>
            <wp:effectExtent l="0" t="0" r="0" b="0"/>
            <wp:wrapNone/>
            <wp:docPr id="239" name="図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83580" cy="177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Pr="00C56D7B" w:rsidRDefault="00751544" w:rsidP="00751544">
      <w:pPr>
        <w:rPr>
          <w:rFonts w:ascii="HG丸ｺﾞｼｯｸM-PRO" w:eastAsia="HG丸ｺﾞｼｯｸM-PRO" w:hAnsi="HG丸ｺﾞｼｯｸM-PRO"/>
          <w:sz w:val="28"/>
        </w:rPr>
      </w:pPr>
      <w:r w:rsidRPr="006B1A78">
        <w:rPr>
          <w:rFonts w:ascii="HG丸ｺﾞｼｯｸM-PRO" w:eastAsia="HG丸ｺﾞｼｯｸM-PRO" w:hAnsi="HG丸ｺﾞｼｯｸM-PRO" w:hint="eastAsia"/>
          <w:color w:val="00CC00"/>
          <w:sz w:val="32"/>
        </w:rPr>
        <w:t>■</w:t>
      </w:r>
      <w:r>
        <w:rPr>
          <w:rFonts w:ascii="HG丸ｺﾞｼｯｸM-PRO" w:eastAsia="HG丸ｺﾞｼｯｸM-PRO" w:hAnsi="HG丸ｺﾞｼｯｸM-PRO" w:hint="eastAsia"/>
          <w:sz w:val="32"/>
        </w:rPr>
        <w:t>性的マイノリティの</w:t>
      </w:r>
      <w:r w:rsidR="006346C6">
        <w:rPr>
          <w:rFonts w:ascii="HG丸ｺﾞｼｯｸM-PRO" w:eastAsia="HG丸ｺﾞｼｯｸM-PRO" w:hAnsi="HG丸ｺﾞｼｯｸM-PRO" w:hint="eastAsia"/>
          <w:sz w:val="32"/>
        </w:rPr>
        <w:t>方々への</w:t>
      </w:r>
      <w:r>
        <w:rPr>
          <w:rFonts w:ascii="HG丸ｺﾞｼｯｸM-PRO" w:eastAsia="HG丸ｺﾞｼｯｸM-PRO" w:hAnsi="HG丸ｺﾞｼｯｸM-PRO" w:hint="eastAsia"/>
          <w:sz w:val="32"/>
        </w:rPr>
        <w:t>人権施策等の必要性</w:t>
      </w:r>
    </w:p>
    <w:p w:rsidR="00751544" w:rsidRPr="006346C6" w:rsidRDefault="006346C6" w:rsidP="00751544">
      <w:pPr>
        <w:rPr>
          <w:rFonts w:asciiTheme="majorEastAsia" w:eastAsiaTheme="majorEastAsia" w:hAnsiTheme="majorEastAsia"/>
        </w:rPr>
      </w:pPr>
      <w:r w:rsidRPr="006B1A78">
        <w:rPr>
          <w:rFonts w:ascii="HG丸ｺﾞｼｯｸM-PRO" w:eastAsia="HG丸ｺﾞｼｯｸM-PRO" w:hAnsi="HG丸ｺﾞｼｯｸM-PRO" w:hint="eastAsia"/>
          <w:noProof/>
          <w:color w:val="00CC00"/>
          <w:sz w:val="22"/>
        </w:rPr>
        <mc:AlternateContent>
          <mc:Choice Requires="wps">
            <w:drawing>
              <wp:anchor distT="0" distB="0" distL="114300" distR="114300" simplePos="0" relativeHeight="251909120" behindDoc="0" locked="0" layoutInCell="1" allowOverlap="1" wp14:anchorId="1BA1C927" wp14:editId="28AE9717">
                <wp:simplePos x="0" y="0"/>
                <wp:positionH relativeFrom="column">
                  <wp:posOffset>1905</wp:posOffset>
                </wp:positionH>
                <wp:positionV relativeFrom="paragraph">
                  <wp:posOffset>38100</wp:posOffset>
                </wp:positionV>
                <wp:extent cx="6184900" cy="695325"/>
                <wp:effectExtent l="0" t="0" r="25400" b="28575"/>
                <wp:wrapNone/>
                <wp:docPr id="225" name="角丸四角形 225"/>
                <wp:cNvGraphicFramePr/>
                <a:graphic xmlns:a="http://schemas.openxmlformats.org/drawingml/2006/main">
                  <a:graphicData uri="http://schemas.microsoft.com/office/word/2010/wordprocessingShape">
                    <wps:wsp>
                      <wps:cNvSpPr/>
                      <wps:spPr>
                        <a:xfrm>
                          <a:off x="0" y="0"/>
                          <a:ext cx="6184900" cy="695325"/>
                        </a:xfrm>
                        <a:prstGeom prst="roundRect">
                          <a:avLst/>
                        </a:prstGeom>
                        <a:solidFill>
                          <a:srgbClr val="00FF00"/>
                        </a:solidFill>
                        <a:ln w="3175" cap="flat" cmpd="sng" algn="ctr">
                          <a:solidFill>
                            <a:sysClr val="windowText" lastClr="000000"/>
                          </a:solidFill>
                          <a:prstDash val="solid"/>
                        </a:ln>
                        <a:effectLst/>
                      </wps:spPr>
                      <wps:txbx>
                        <w:txbxContent>
                          <w:p w:rsidR="00751544" w:rsidRPr="0035101C" w:rsidRDefault="00751544" w:rsidP="00751544">
                            <w:pPr>
                              <w:jc w:val="left"/>
                              <w:rPr>
                                <w:color w:val="000000" w:themeColor="text1"/>
                                <w:sz w:val="22"/>
                              </w:rPr>
                            </w:pPr>
                            <w:r w:rsidRPr="0035101C">
                              <w:rPr>
                                <w:rFonts w:hint="eastAsia"/>
                                <w:color w:val="000000" w:themeColor="text1"/>
                                <w:sz w:val="22"/>
                              </w:rPr>
                              <w:t xml:space="preserve">　</w:t>
                            </w:r>
                            <w:r w:rsidR="006346C6">
                              <w:rPr>
                                <w:rFonts w:hint="eastAsia"/>
                                <w:color w:val="000000" w:themeColor="text1"/>
                                <w:sz w:val="22"/>
                              </w:rPr>
                              <w:t>性的マイノリティの方々への人権施策等の必要性については、「必要だと思う」が「必要ないと思う」を大きく上回っています。また、「必要だと思う」は女性が男性を上回っています。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25" o:spid="_x0000_s1094" style="position:absolute;left:0;text-align:left;margin-left:.15pt;margin-top:3pt;width:487pt;height:54.75pt;z-index:251909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" fillcolor="lime" strokecolor="windowText" strokeweight=".25pt">
                <v:textbox>
                  <w:txbxContent>
                    <w:p w:rsidR="00751544" w:rsidRPr="0035101C" w:rsidRDefault="00751544" w:rsidP="00751544">
                      <w:pPr>
                        <w:jc w:val="left"/>
                        <w:rPr>
                          <w:color w:val="000000" w:themeColor="text1"/>
                          <w:sz w:val="22"/>
                        </w:rPr>
                      </w:pPr>
                      <w:r w:rsidRPr="0035101C">
                        <w:rPr>
                          <w:rFonts w:hint="eastAsia"/>
                          <w:color w:val="000000" w:themeColor="text1"/>
                          <w:sz w:val="22"/>
                        </w:rPr>
                        <w:t xml:space="preserve">　</w:t>
                      </w:r>
                      <w:r w:rsidR="006346C6">
                        <w:rPr>
                          <w:rFonts w:hint="eastAsia"/>
                          <w:color w:val="000000" w:themeColor="text1"/>
                          <w:sz w:val="22"/>
                        </w:rPr>
                        <w:t>性的マイノリティの方々への人権施策等の必要性については、「必要だと思う」が「必要ないと思う」を大きく上回っています。また、「必要だと思う」は女性が男性を上回っています。</w:t>
                      </w:r>
                    </w:p>
                  </w:txbxContent>
                </v:textbox>
              </v:roundrect>
            </w:pict>
          </mc:Fallback>
        </mc:AlternateContent>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r w:rsidRPr="007A2264">
        <w:rPr>
          <w:noProof/>
        </w:rPr>
        <w:drawing>
          <wp:anchor distT="0" distB="0" distL="114300" distR="114300" simplePos="0" relativeHeight="251916288" behindDoc="0" locked="0" layoutInCell="1" allowOverlap="1" wp14:anchorId="4CE7107E" wp14:editId="57708205">
            <wp:simplePos x="0" y="0"/>
            <wp:positionH relativeFrom="column">
              <wp:posOffset>213360</wp:posOffset>
            </wp:positionH>
            <wp:positionV relativeFrom="paragraph">
              <wp:posOffset>114300</wp:posOffset>
            </wp:positionV>
            <wp:extent cx="5784215" cy="2044065"/>
            <wp:effectExtent l="0" t="0" r="0" b="0"/>
            <wp:wrapNone/>
            <wp:docPr id="253" name="図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84215" cy="2044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Pr="00A8651B"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751544" w:rsidRDefault="00751544" w:rsidP="00751544">
      <w:pPr>
        <w:rPr>
          <w:rFonts w:asciiTheme="majorEastAsia" w:eastAsiaTheme="majorEastAsia" w:hAnsiTheme="majorEastAsia"/>
        </w:rPr>
      </w:pPr>
    </w:p>
    <w:p w:rsidR="003162B0" w:rsidRDefault="003162B0" w:rsidP="00751544">
      <w:pPr>
        <w:rPr>
          <w:rFonts w:asciiTheme="majorEastAsia" w:eastAsiaTheme="majorEastAsia" w:hAnsiTheme="majorEastAsia"/>
        </w:rPr>
      </w:pPr>
    </w:p>
    <w:p w:rsidR="0017122B" w:rsidRPr="003162B0" w:rsidRDefault="0017122B" w:rsidP="003162B0">
      <w:pPr>
        <w:sectPr w:rsidR="0017122B" w:rsidRPr="003162B0" w:rsidSect="0067386A">
          <w:footerReference w:type="default" r:id="rId59"/>
          <w:pgSz w:w="11906" w:h="16838"/>
          <w:pgMar w:top="1440" w:right="1077" w:bottom="1440" w:left="1077" w:header="851" w:footer="283" w:gutter="0"/>
          <w:pgNumType w:fmt="numberInDash" w:start="1"/>
          <w:cols w:space="425"/>
          <w:docGrid w:type="lines" w:linePitch="360"/>
        </w:sectPr>
      </w:pPr>
    </w:p>
    <w:p w:rsidR="003162B0" w:rsidRDefault="003162B0" w:rsidP="006346C6">
      <w:pPr>
        <w:rPr>
          <w:rFonts w:asciiTheme="majorEastAsia" w:eastAsiaTheme="majorEastAsia" w:hAnsiTheme="majorEastAsia"/>
          <w:sz w:val="20"/>
        </w:rPr>
      </w:pPr>
      <w:r>
        <w:rPr>
          <w:rFonts w:asciiTheme="minorEastAsia" w:hAnsiTheme="minorEastAsia" w:hint="eastAsia"/>
          <w:noProof/>
          <w:sz w:val="18"/>
        </w:rPr>
        <mc:AlternateContent>
          <mc:Choice Requires="wps">
            <w:drawing>
              <wp:anchor distT="0" distB="0" distL="114300" distR="114300" simplePos="0" relativeHeight="251926528" behindDoc="0" locked="0" layoutInCell="1" allowOverlap="1" wp14:anchorId="13A3E6AA" wp14:editId="11D4C068">
                <wp:simplePos x="0" y="0"/>
                <wp:positionH relativeFrom="column">
                  <wp:posOffset>-47625</wp:posOffset>
                </wp:positionH>
                <wp:positionV relativeFrom="paragraph">
                  <wp:posOffset>120015</wp:posOffset>
                </wp:positionV>
                <wp:extent cx="6184900" cy="0"/>
                <wp:effectExtent l="38100" t="38100" r="63500" b="57150"/>
                <wp:wrapNone/>
                <wp:docPr id="43" name="直線コネクタ 43"/>
                <wp:cNvGraphicFramePr/>
                <a:graphic xmlns:a="http://schemas.openxmlformats.org/drawingml/2006/main">
                  <a:graphicData uri="http://schemas.microsoft.com/office/word/2010/wordprocessingShape">
                    <wps:wsp>
                      <wps:cNvCnPr/>
                      <wps:spPr>
                        <a:xfrm>
                          <a:off x="0" y="0"/>
                          <a:ext cx="6184900" cy="0"/>
                        </a:xfrm>
                        <a:prstGeom prst="line">
                          <a:avLst/>
                        </a:prstGeom>
                        <a:noFill/>
                        <a:ln w="9525" cap="flat" cmpd="sng" algn="ctr">
                          <a:solidFill>
                            <a:sysClr val="windowText" lastClr="000000">
                              <a:shade val="95000"/>
                              <a:satMod val="105000"/>
                            </a:sysClr>
                          </a:solidFill>
                          <a:prstDash val="solid"/>
                          <a:headEnd type="oval" w="med" len="med"/>
                          <a:tailEnd type="oval" w="med" len="med"/>
                        </a:ln>
                        <a:effectLst/>
                      </wps:spPr>
                      <wps:bodyPr/>
                    </wps:wsp>
                  </a:graphicData>
                </a:graphic>
              </wp:anchor>
            </w:drawing>
          </mc:Choice>
          <mc:Fallback>
            <w:pict>
              <v:line id="直線コネクタ 43" o:spid="_x0000_s1026" style="position:absolute;left:0;text-align:left;z-index:251926528;visibility:visible;mso-wrap-style:square;mso-wrap-distance-left:9pt;mso-wrap-distance-top:0;mso-wrap-distance-right:9pt;mso-wrap-distance-bottom:0;mso-position-horizontal:absolute;mso-position-horizontal-relative:text;mso-position-vertical:absolute;mso-position-vertical-relative:text" from="-3.75pt,9.45pt" to="483.2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">
                <v:stroke startarrow="oval" endarrow="oval"/>
              </v:line>
            </w:pict>
          </mc:Fallback>
        </mc:AlternateContent>
      </w:r>
    </w:p>
    <w:p w:rsidR="006346C6" w:rsidRPr="00C56D7B" w:rsidRDefault="003162B0" w:rsidP="006346C6">
      <w:pPr>
        <w:rPr>
          <w:rFonts w:asciiTheme="majorEastAsia" w:eastAsiaTheme="majorEastAsia" w:hAnsiTheme="majorEastAsia"/>
          <w:sz w:val="20"/>
        </w:rPr>
      </w:pPr>
      <w:r>
        <w:rPr>
          <w:rFonts w:asciiTheme="majorEastAsia" w:eastAsiaTheme="majorEastAsia" w:hAnsiTheme="majorEastAsia" w:hint="eastAsia"/>
          <w:sz w:val="20"/>
        </w:rPr>
        <w:t>性的マイノリティ（性的少数者</w:t>
      </w:r>
      <w:r w:rsidR="006346C6" w:rsidRPr="00C56D7B">
        <w:rPr>
          <w:rFonts w:asciiTheme="majorEastAsia" w:eastAsiaTheme="majorEastAsia" w:hAnsiTheme="majorEastAsia" w:hint="eastAsia"/>
          <w:sz w:val="20"/>
        </w:rPr>
        <w:t>）とは？</w:t>
      </w:r>
    </w:p>
    <w:p w:rsidR="0018486B" w:rsidRPr="003162B0" w:rsidRDefault="003162B0" w:rsidP="0018486B">
      <w:pPr>
        <w:widowControl/>
        <w:jc w:val="left"/>
        <w:rPr>
          <w:rFonts w:asciiTheme="minorEastAsia" w:hAnsiTheme="minorEastAsia"/>
          <w:sz w:val="20"/>
          <w:szCs w:val="20"/>
        </w:rPr>
      </w:pPr>
      <w:r w:rsidRPr="003162B0">
        <w:rPr>
          <w:rFonts w:asciiTheme="minorEastAsia" w:hAnsiTheme="minorEastAsia" w:hint="eastAsia"/>
          <w:sz w:val="20"/>
          <w:szCs w:val="20"/>
        </w:rPr>
        <w:t>性的マイノリティとは、性同一性障害（「体の性」と「こころの性」が一致しない状態）の人や、恋愛感情などの性的な意識が同性や両性に向かう人（同性愛、両性愛）、身体的な性別が不明瞭な人（性分化疾患）などのことをいいます。性的マイノリティの方々の中には、日常生活や現在の社会制度にさまざまな精神的苦痛を感じ、生きづらいと思っている方もいます。</w:t>
      </w:r>
    </w:p>
    <w:p w:rsidR="0067386A" w:rsidRDefault="0067386A">
      <w:pPr>
        <w:widowControl/>
        <w:jc w:val="left"/>
        <w:rPr>
          <w:rFonts w:asciiTheme="majorEastAsia" w:eastAsiaTheme="majorEastAsia" w:hAnsiTheme="majorEastAsia"/>
        </w:rPr>
      </w:pPr>
      <w:r>
        <w:rPr>
          <w:rFonts w:asciiTheme="majorEastAsia" w:eastAsiaTheme="majorEastAsia" w:hAnsiTheme="majorEastAsia"/>
        </w:rPr>
        <w:br w:type="page"/>
      </w: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Pr="0017122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18486B" w:rsidRDefault="0018486B" w:rsidP="0018486B">
      <w:pPr>
        <w:rPr>
          <w:rFonts w:asciiTheme="majorEastAsia" w:eastAsiaTheme="majorEastAsia" w:hAnsiTheme="majorEastAsia"/>
        </w:rPr>
      </w:pPr>
    </w:p>
    <w:p w:rsidR="003162B0" w:rsidRDefault="003162B0" w:rsidP="0018486B">
      <w:pPr>
        <w:rPr>
          <w:rFonts w:asciiTheme="majorEastAsia" w:eastAsiaTheme="majorEastAsia" w:hAnsiTheme="majorEastAsia"/>
        </w:rPr>
      </w:pPr>
    </w:p>
    <w:p w:rsidR="003162B0" w:rsidRDefault="003162B0" w:rsidP="0018486B">
      <w:pPr>
        <w:rPr>
          <w:rFonts w:asciiTheme="majorEastAsia" w:eastAsiaTheme="majorEastAsia" w:hAnsiTheme="majorEastAsia"/>
        </w:rPr>
      </w:pPr>
    </w:p>
    <w:p w:rsidR="0018486B" w:rsidRPr="00C34C21" w:rsidRDefault="0018486B" w:rsidP="0018486B">
      <w:pPr>
        <w:rPr>
          <w:rFonts w:asciiTheme="majorEastAsia" w:eastAsiaTheme="majorEastAsia" w:hAnsiTheme="majorEastAsia"/>
        </w:rPr>
      </w:pPr>
    </w:p>
    <w:p w:rsidR="000E7105" w:rsidRDefault="00016C08">
      <w:pPr>
        <w:widowControl/>
        <w:jc w:val="left"/>
      </w:pPr>
      <w:r>
        <w:rPr>
          <w:rFonts w:asciiTheme="majorEastAsia" w:eastAsiaTheme="majorEastAsia" w:hAnsiTheme="majorEastAsia"/>
          <w:noProof/>
        </w:rPr>
        <mc:AlternateContent>
          <mc:Choice Requires="wps">
            <w:drawing>
              <wp:anchor distT="0" distB="0" distL="114300" distR="114300" simplePos="0" relativeHeight="251730944" behindDoc="0" locked="0" layoutInCell="1" allowOverlap="1" wp14:anchorId="1365FECD" wp14:editId="4AECC74D">
                <wp:simplePos x="0" y="0"/>
                <wp:positionH relativeFrom="column">
                  <wp:posOffset>373380</wp:posOffset>
                </wp:positionH>
                <wp:positionV relativeFrom="paragraph">
                  <wp:posOffset>419100</wp:posOffset>
                </wp:positionV>
                <wp:extent cx="5446395" cy="1800225"/>
                <wp:effectExtent l="0" t="0" r="20955" b="28575"/>
                <wp:wrapNone/>
                <wp:docPr id="202" name="円/楕円 202"/>
                <wp:cNvGraphicFramePr/>
                <a:graphic xmlns:a="http://schemas.openxmlformats.org/drawingml/2006/main">
                  <a:graphicData uri="http://schemas.microsoft.com/office/word/2010/wordprocessingShape">
                    <wps:wsp>
                      <wps:cNvSpPr/>
                      <wps:spPr>
                        <a:xfrm>
                          <a:off x="0" y="0"/>
                          <a:ext cx="5446395" cy="1800225"/>
                        </a:xfrm>
                        <a:prstGeom prst="ellipse">
                          <a:avLst/>
                        </a:prstGeom>
                        <a:solidFill>
                          <a:srgbClr val="00CC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7214" w:rsidRDefault="006A7214" w:rsidP="0018486B">
                            <w:pPr>
                              <w:rPr>
                                <w:rFonts w:asciiTheme="majorEastAsia" w:eastAsiaTheme="majorEastAsia" w:hAnsiTheme="majorEastAsia"/>
                                <w:color w:val="000000" w:themeColor="text1"/>
                              </w:rPr>
                            </w:pPr>
                            <w:r w:rsidRPr="00AB335E">
                              <w:rPr>
                                <w:rFonts w:asciiTheme="majorEastAsia" w:eastAsiaTheme="majorEastAsia" w:hAnsiTheme="majorEastAsia" w:hint="eastAsia"/>
                                <w:color w:val="000000" w:themeColor="text1"/>
                              </w:rPr>
                              <w:t>男女共同</w:t>
                            </w:r>
                            <w:r>
                              <w:rPr>
                                <w:rFonts w:asciiTheme="majorEastAsia" w:eastAsiaTheme="majorEastAsia" w:hAnsiTheme="majorEastAsia" w:hint="eastAsia"/>
                                <w:color w:val="000000" w:themeColor="text1"/>
                              </w:rPr>
                              <w:t>参画に関する区民意識・実態調査　報告書（概要版）</w:t>
                            </w:r>
                          </w:p>
                          <w:p w:rsidR="006A7214" w:rsidRDefault="006A7214" w:rsidP="0018486B">
                            <w:pPr>
                              <w:rPr>
                                <w:rFonts w:asciiTheme="majorEastAsia" w:eastAsiaTheme="majorEastAsia" w:hAnsiTheme="majorEastAsia"/>
                                <w:color w:val="000000" w:themeColor="text1"/>
                                <w:lang w:eastAsia="zh-CN"/>
                              </w:rPr>
                            </w:pPr>
                            <w:r>
                              <w:rPr>
                                <w:rFonts w:asciiTheme="majorEastAsia" w:eastAsiaTheme="majorEastAsia" w:hAnsiTheme="majorEastAsia" w:hint="eastAsia"/>
                                <w:color w:val="000000" w:themeColor="text1"/>
                                <w:lang w:eastAsia="zh-CN"/>
                              </w:rPr>
                              <w:t xml:space="preserve">発　行　　世田谷区生活文化部　</w:t>
                            </w:r>
                            <w:r w:rsidR="00016C08">
                              <w:rPr>
                                <w:rFonts w:asciiTheme="majorEastAsia" w:eastAsiaTheme="majorEastAsia" w:hAnsiTheme="majorEastAsia" w:hint="eastAsia"/>
                                <w:color w:val="000000" w:themeColor="text1"/>
                              </w:rPr>
                              <w:t>人権・</w:t>
                            </w:r>
                            <w:r>
                              <w:rPr>
                                <w:rFonts w:asciiTheme="majorEastAsia" w:eastAsiaTheme="majorEastAsia" w:hAnsiTheme="majorEastAsia" w:hint="eastAsia"/>
                                <w:color w:val="000000" w:themeColor="text1"/>
                                <w:lang w:eastAsia="zh-CN"/>
                              </w:rPr>
                              <w:t>男女共同参画担当課</w:t>
                            </w:r>
                          </w:p>
                          <w:p w:rsidR="00016C08" w:rsidRDefault="006A7214" w:rsidP="0018486B">
                            <w:pPr>
                              <w:rPr>
                                <w:rFonts w:ascii="ＭＳ Ｐゴシック" w:eastAsia="ＭＳ Ｐゴシック" w:hAnsi="ＭＳ Ｐゴシック"/>
                                <w:color w:val="000000" w:themeColor="text1"/>
                                <w:sz w:val="18"/>
                                <w:lang w:eastAsia="zh-CN"/>
                              </w:rPr>
                            </w:pPr>
                            <w:r>
                              <w:rPr>
                                <w:rFonts w:asciiTheme="majorEastAsia" w:eastAsiaTheme="majorEastAsia" w:hAnsiTheme="majorEastAsia" w:hint="eastAsia"/>
                                <w:color w:val="000000" w:themeColor="text1"/>
                                <w:lang w:eastAsia="zh-CN"/>
                              </w:rPr>
                              <w:t xml:space="preserve">　　　　　</w:t>
                            </w:r>
                            <w:r w:rsidR="00016C08">
                              <w:rPr>
                                <w:rFonts w:ascii="ＭＳ Ｐゴシック" w:eastAsia="ＭＳ Ｐゴシック" w:hAnsi="ＭＳ Ｐゴシック" w:hint="eastAsia"/>
                                <w:color w:val="000000" w:themeColor="text1"/>
                                <w:sz w:val="18"/>
                                <w:lang w:eastAsia="zh-CN"/>
                              </w:rPr>
                              <w:t xml:space="preserve">世田谷区世田谷４－２１－２７ </w:t>
                            </w:r>
                            <w:r w:rsidRPr="00AB335E">
                              <w:rPr>
                                <w:rFonts w:ascii="ＭＳ Ｐゴシック" w:eastAsia="ＭＳ Ｐゴシック" w:hAnsi="ＭＳ Ｐゴシック" w:hint="eastAsia"/>
                                <w:color w:val="000000" w:themeColor="text1"/>
                                <w:sz w:val="18"/>
                                <w:lang w:eastAsia="zh-CN"/>
                              </w:rPr>
                              <w:t>電話　０３－５４３２－２２５９</w:t>
                            </w:r>
                          </w:p>
                          <w:p w:rsidR="00016C08" w:rsidRDefault="00135687" w:rsidP="00135687">
                            <w:pPr>
                              <w:ind w:firstLineChars="1882" w:firstLine="3388"/>
                              <w:rPr>
                                <w:rFonts w:ascii="ＭＳ Ｐゴシック" w:eastAsia="ＭＳ Ｐゴシック" w:hAnsi="ＭＳ Ｐゴシック"/>
                                <w:color w:val="000000" w:themeColor="text1"/>
                                <w:sz w:val="18"/>
                                <w:lang w:eastAsia="zh-CN"/>
                              </w:rPr>
                            </w:pPr>
                            <w:r>
                              <w:rPr>
                                <w:rFonts w:ascii="ＭＳ Ｐゴシック" w:eastAsia="ＭＳ Ｐゴシック" w:hAnsi="ＭＳ Ｐゴシック" w:hint="eastAsia"/>
                                <w:color w:val="000000" w:themeColor="text1"/>
                                <w:sz w:val="18"/>
                              </w:rPr>
                              <w:t>ＦＡＸ</w:t>
                            </w:r>
                            <w:r w:rsidR="00016C08">
                              <w:rPr>
                                <w:rFonts w:ascii="ＭＳ Ｐゴシック" w:eastAsia="ＭＳ Ｐゴシック" w:hAnsi="ＭＳ Ｐゴシック" w:hint="eastAsia"/>
                                <w:color w:val="000000" w:themeColor="text1"/>
                                <w:sz w:val="18"/>
                              </w:rPr>
                              <w:t xml:space="preserve">　０３－５４３２－３００５</w:t>
                            </w:r>
                          </w:p>
                          <w:p w:rsidR="006A7214" w:rsidRPr="00AB335E" w:rsidRDefault="006A7214" w:rsidP="0018486B">
                            <w:pPr>
                              <w:rPr>
                                <w:rFonts w:asciiTheme="minorEastAsia" w:hAnsiTheme="minorEastAsia"/>
                                <w:color w:val="000000" w:themeColor="text1"/>
                                <w:lang w:eastAsia="zh-CN"/>
                              </w:rPr>
                            </w:pPr>
                            <w:r w:rsidRPr="00AB335E">
                              <w:rPr>
                                <w:rFonts w:asciiTheme="minorEastAsia" w:hAnsiTheme="minorEastAsia" w:hint="eastAsia"/>
                                <w:color w:val="000000" w:themeColor="text1"/>
                                <w:sz w:val="18"/>
                                <w:lang w:eastAsia="zh-CN"/>
                              </w:rPr>
                              <w:t>印刷登録番号　世田谷区広報印刷物登録番号／第</w:t>
                            </w:r>
                            <w:r>
                              <w:rPr>
                                <w:rFonts w:asciiTheme="minorEastAsia" w:hAnsiTheme="minorEastAsia" w:hint="eastAsia"/>
                                <w:color w:val="000000" w:themeColor="text1"/>
                                <w:sz w:val="18"/>
                              </w:rPr>
                              <w:t>1226</w:t>
                            </w:r>
                            <w:r w:rsidRPr="00AB335E">
                              <w:rPr>
                                <w:rFonts w:asciiTheme="minorEastAsia" w:hAnsiTheme="minorEastAsia" w:hint="eastAsia"/>
                                <w:color w:val="000000" w:themeColor="text1"/>
                                <w:sz w:val="18"/>
                                <w:lang w:eastAsia="zh-CN"/>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円/楕円 202" o:spid="_x0000_s1095" style="position:absolute;margin-left:29.4pt;margin-top:33pt;width:428.85pt;height:141.7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" fillcolor="#0c0" strokecolor="black [3213]" strokeweight=".5pt">
                <v:textbox>
                  <w:txbxContent>
                    <w:p w:rsidR="006A7214" w:rsidRDefault="006A7214" w:rsidP="0018486B">
                      <w:pPr>
                        <w:rPr>
                          <w:rFonts w:asciiTheme="majorEastAsia" w:eastAsiaTheme="majorEastAsia" w:hAnsiTheme="majorEastAsia"/>
                          <w:color w:val="000000" w:themeColor="text1"/>
                        </w:rPr>
                      </w:pPr>
                      <w:r w:rsidRPr="00AB335E">
                        <w:rPr>
                          <w:rFonts w:asciiTheme="majorEastAsia" w:eastAsiaTheme="majorEastAsia" w:hAnsiTheme="majorEastAsia" w:hint="eastAsia"/>
                          <w:color w:val="000000" w:themeColor="text1"/>
                        </w:rPr>
                        <w:t>男女共同</w:t>
                      </w:r>
                      <w:r>
                        <w:rPr>
                          <w:rFonts w:asciiTheme="majorEastAsia" w:eastAsiaTheme="majorEastAsia" w:hAnsiTheme="majorEastAsia" w:hint="eastAsia"/>
                          <w:color w:val="000000" w:themeColor="text1"/>
                        </w:rPr>
                        <w:t>参画に関する区民意識・実態調査　報告書（概要版）</w:t>
                      </w:r>
                    </w:p>
                    <w:p w:rsidR="006A7214" w:rsidRDefault="006A7214" w:rsidP="0018486B">
                      <w:pPr>
                        <w:rPr>
                          <w:rFonts w:asciiTheme="majorEastAsia" w:eastAsiaTheme="majorEastAsia" w:hAnsiTheme="majorEastAsia"/>
                          <w:color w:val="000000" w:themeColor="text1"/>
                          <w:lang w:eastAsia="zh-CN"/>
                        </w:rPr>
                      </w:pPr>
                      <w:r>
                        <w:rPr>
                          <w:rFonts w:asciiTheme="majorEastAsia" w:eastAsiaTheme="majorEastAsia" w:hAnsiTheme="majorEastAsia" w:hint="eastAsia"/>
                          <w:color w:val="000000" w:themeColor="text1"/>
                          <w:lang w:eastAsia="zh-CN"/>
                        </w:rPr>
                        <w:t xml:space="preserve">発　行　　世田谷区生活文化部　</w:t>
                      </w:r>
                      <w:r w:rsidR="00016C08">
                        <w:rPr>
                          <w:rFonts w:asciiTheme="majorEastAsia" w:eastAsiaTheme="majorEastAsia" w:hAnsiTheme="majorEastAsia" w:hint="eastAsia"/>
                          <w:color w:val="000000" w:themeColor="text1"/>
                        </w:rPr>
                        <w:t>人権・</w:t>
                      </w:r>
                      <w:r>
                        <w:rPr>
                          <w:rFonts w:asciiTheme="majorEastAsia" w:eastAsiaTheme="majorEastAsia" w:hAnsiTheme="majorEastAsia" w:hint="eastAsia"/>
                          <w:color w:val="000000" w:themeColor="text1"/>
                          <w:lang w:eastAsia="zh-CN"/>
                        </w:rPr>
                        <w:t>男女共同参画担当課</w:t>
                      </w:r>
                    </w:p>
                    <w:p w:rsidR="00016C08" w:rsidRDefault="006A7214" w:rsidP="0018486B">
                      <w:pPr>
                        <w:rPr>
                          <w:rFonts w:ascii="ＭＳ Ｐゴシック" w:eastAsia="ＭＳ Ｐゴシック" w:hAnsi="ＭＳ Ｐゴシック"/>
                          <w:color w:val="000000" w:themeColor="text1"/>
                          <w:sz w:val="18"/>
                          <w:lang w:eastAsia="zh-CN"/>
                        </w:rPr>
                      </w:pPr>
                      <w:r>
                        <w:rPr>
                          <w:rFonts w:asciiTheme="majorEastAsia" w:eastAsiaTheme="majorEastAsia" w:hAnsiTheme="majorEastAsia" w:hint="eastAsia"/>
                          <w:color w:val="000000" w:themeColor="text1"/>
                          <w:lang w:eastAsia="zh-CN"/>
                        </w:rPr>
                        <w:t xml:space="preserve">　　　　　</w:t>
                      </w:r>
                      <w:r w:rsidR="00016C08">
                        <w:rPr>
                          <w:rFonts w:ascii="ＭＳ Ｐゴシック" w:eastAsia="ＭＳ Ｐゴシック" w:hAnsi="ＭＳ Ｐゴシック" w:hint="eastAsia"/>
                          <w:color w:val="000000" w:themeColor="text1"/>
                          <w:sz w:val="18"/>
                          <w:lang w:eastAsia="zh-CN"/>
                        </w:rPr>
                        <w:t xml:space="preserve">世田谷区世田谷４－２１－２７ </w:t>
                      </w:r>
                      <w:r w:rsidRPr="00AB335E">
                        <w:rPr>
                          <w:rFonts w:ascii="ＭＳ Ｐゴシック" w:eastAsia="ＭＳ Ｐゴシック" w:hAnsi="ＭＳ Ｐゴシック" w:hint="eastAsia"/>
                          <w:color w:val="000000" w:themeColor="text1"/>
                          <w:sz w:val="18"/>
                          <w:lang w:eastAsia="zh-CN"/>
                        </w:rPr>
                        <w:t>電話　０３－５４３２－２２５９</w:t>
                      </w:r>
                    </w:p>
                    <w:p w:rsidR="00016C08" w:rsidRDefault="00135687" w:rsidP="00135687">
                      <w:pPr>
                        <w:ind w:firstLineChars="1882" w:firstLine="3388"/>
                        <w:rPr>
                          <w:rFonts w:ascii="ＭＳ Ｐゴシック" w:eastAsia="ＭＳ Ｐゴシック" w:hAnsi="ＭＳ Ｐゴシック"/>
                          <w:color w:val="000000" w:themeColor="text1"/>
                          <w:sz w:val="18"/>
                          <w:lang w:eastAsia="zh-CN"/>
                        </w:rPr>
                      </w:pPr>
                      <w:r>
                        <w:rPr>
                          <w:rFonts w:ascii="ＭＳ Ｐゴシック" w:eastAsia="ＭＳ Ｐゴシック" w:hAnsi="ＭＳ Ｐゴシック" w:hint="eastAsia"/>
                          <w:color w:val="000000" w:themeColor="text1"/>
                          <w:sz w:val="18"/>
                        </w:rPr>
                        <w:t>ＦＡＸ</w:t>
                      </w:r>
                      <w:r w:rsidR="00016C08">
                        <w:rPr>
                          <w:rFonts w:ascii="ＭＳ Ｐゴシック" w:eastAsia="ＭＳ Ｐゴシック" w:hAnsi="ＭＳ Ｐゴシック" w:hint="eastAsia"/>
                          <w:color w:val="000000" w:themeColor="text1"/>
                          <w:sz w:val="18"/>
                        </w:rPr>
                        <w:t xml:space="preserve">　０３－５４３２－３００５</w:t>
                      </w:r>
                    </w:p>
                    <w:p w:rsidR="006A7214" w:rsidRPr="00AB335E" w:rsidRDefault="006A7214" w:rsidP="0018486B">
                      <w:pPr>
                        <w:rPr>
                          <w:rFonts w:asciiTheme="minorEastAsia" w:hAnsiTheme="minorEastAsia"/>
                          <w:color w:val="000000" w:themeColor="text1"/>
                          <w:lang w:eastAsia="zh-CN"/>
                        </w:rPr>
                      </w:pPr>
                      <w:r w:rsidRPr="00AB335E">
                        <w:rPr>
                          <w:rFonts w:asciiTheme="minorEastAsia" w:hAnsiTheme="minorEastAsia" w:hint="eastAsia"/>
                          <w:color w:val="000000" w:themeColor="text1"/>
                          <w:sz w:val="18"/>
                          <w:lang w:eastAsia="zh-CN"/>
                        </w:rPr>
                        <w:t>印刷登録番号　世田谷区広報印刷物登録番号／第</w:t>
                      </w:r>
                      <w:r>
                        <w:rPr>
                          <w:rFonts w:asciiTheme="minorEastAsia" w:hAnsiTheme="minorEastAsia" w:hint="eastAsia"/>
                          <w:color w:val="000000" w:themeColor="text1"/>
                          <w:sz w:val="18"/>
                        </w:rPr>
                        <w:t>1226</w:t>
                      </w:r>
                      <w:r w:rsidRPr="00AB335E">
                        <w:rPr>
                          <w:rFonts w:asciiTheme="minorEastAsia" w:hAnsiTheme="minorEastAsia" w:hint="eastAsia"/>
                          <w:color w:val="000000" w:themeColor="text1"/>
                          <w:sz w:val="18"/>
                          <w:lang w:eastAsia="zh-CN"/>
                        </w:rPr>
                        <w:t>号</w:t>
                      </w:r>
                    </w:p>
                  </w:txbxContent>
                </v:textbox>
              </v:oval>
            </w:pict>
          </mc:Fallback>
        </mc:AlternateContent>
      </w:r>
      <w:r w:rsidR="000E7105">
        <w:br w:type="page"/>
      </w:r>
    </w:p>
    <w:p w:rsidR="00E02AF9" w:rsidRPr="0018486B" w:rsidRDefault="00E02AF9"/>
    <w:sectPr w:rsidR="00E02AF9" w:rsidRPr="0018486B" w:rsidSect="0018486B">
      <w:footerReference w:type="default" r:id="rId60"/>
      <w:type w:val="continuous"/>
      <w:pgSz w:w="11906" w:h="16838"/>
      <w:pgMar w:top="1440" w:right="1077" w:bottom="1440" w:left="1077" w:header="851" w:footer="283" w:gutter="0"/>
      <w:pgNumType w:start="2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214" w:rsidRDefault="006A7214" w:rsidP="0018486B">
      <w:r>
        <w:separator/>
      </w:r>
    </w:p>
  </w:endnote>
  <w:endnote w:type="continuationSeparator" w:id="0">
    <w:p w:rsidR="006A7214" w:rsidRDefault="006A7214" w:rsidP="0018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14" w:rsidRDefault="006A7214">
    <w:pPr>
      <w:pStyle w:val="a5"/>
      <w:jc w:val="center"/>
    </w:pPr>
  </w:p>
  <w:p w:rsidR="006A7214" w:rsidRDefault="006A7214" w:rsidP="006A721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018108"/>
      <w:docPartObj>
        <w:docPartGallery w:val="Page Numbers (Bottom of Page)"/>
        <w:docPartUnique/>
      </w:docPartObj>
    </w:sdtPr>
    <w:sdtEndPr/>
    <w:sdtContent>
      <w:p w:rsidR="0067386A" w:rsidRDefault="0067386A">
        <w:pPr>
          <w:pStyle w:val="a5"/>
          <w:jc w:val="center"/>
        </w:pPr>
        <w:r>
          <w:fldChar w:fldCharType="begin"/>
        </w:r>
        <w:r>
          <w:instrText>PAGE   \* MERGEFORMAT</w:instrText>
        </w:r>
        <w:r>
          <w:fldChar w:fldCharType="separate"/>
        </w:r>
        <w:r w:rsidR="00117195" w:rsidRPr="00117195">
          <w:rPr>
            <w:noProof/>
            <w:lang w:val="ja-JP"/>
          </w:rPr>
          <w:t>-</w:t>
        </w:r>
        <w:r w:rsidR="00117195">
          <w:rPr>
            <w:noProof/>
          </w:rPr>
          <w:t xml:space="preserve"> 24 -</w:t>
        </w:r>
        <w:r>
          <w:fldChar w:fldCharType="end"/>
        </w:r>
      </w:p>
    </w:sdtContent>
  </w:sdt>
  <w:p w:rsidR="0067386A" w:rsidRDefault="0067386A" w:rsidP="006A721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14" w:rsidRDefault="006A7214">
    <w:pPr>
      <w:pStyle w:val="a5"/>
      <w:jc w:val="center"/>
    </w:pPr>
  </w:p>
  <w:p w:rsidR="006A7214" w:rsidRDefault="006A7214" w:rsidP="006A72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214" w:rsidRDefault="006A7214" w:rsidP="0018486B">
      <w:r>
        <w:separator/>
      </w:r>
    </w:p>
  </w:footnote>
  <w:footnote w:type="continuationSeparator" w:id="0">
    <w:p w:rsidR="006A7214" w:rsidRDefault="006A7214" w:rsidP="00184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B0"/>
    <w:rsid w:val="00016C08"/>
    <w:rsid w:val="0001727E"/>
    <w:rsid w:val="00062A2C"/>
    <w:rsid w:val="00074BC1"/>
    <w:rsid w:val="0009198C"/>
    <w:rsid w:val="000A455D"/>
    <w:rsid w:val="000B3B1B"/>
    <w:rsid w:val="000E20E7"/>
    <w:rsid w:val="000E7105"/>
    <w:rsid w:val="00117195"/>
    <w:rsid w:val="00135687"/>
    <w:rsid w:val="00155C72"/>
    <w:rsid w:val="00156FE7"/>
    <w:rsid w:val="0017122B"/>
    <w:rsid w:val="0018486B"/>
    <w:rsid w:val="00186765"/>
    <w:rsid w:val="001A3B42"/>
    <w:rsid w:val="001A7D9D"/>
    <w:rsid w:val="001D4B81"/>
    <w:rsid w:val="001D69BE"/>
    <w:rsid w:val="00203F9D"/>
    <w:rsid w:val="00213D09"/>
    <w:rsid w:val="0026122D"/>
    <w:rsid w:val="00267B72"/>
    <w:rsid w:val="002A5E66"/>
    <w:rsid w:val="003162B0"/>
    <w:rsid w:val="003644AF"/>
    <w:rsid w:val="003A430A"/>
    <w:rsid w:val="003B3716"/>
    <w:rsid w:val="003B6870"/>
    <w:rsid w:val="004B0CF4"/>
    <w:rsid w:val="004E2B0E"/>
    <w:rsid w:val="004F2C55"/>
    <w:rsid w:val="00505FDF"/>
    <w:rsid w:val="0051097B"/>
    <w:rsid w:val="00516C57"/>
    <w:rsid w:val="00546402"/>
    <w:rsid w:val="005A4830"/>
    <w:rsid w:val="005B08B9"/>
    <w:rsid w:val="006346C6"/>
    <w:rsid w:val="00640EA6"/>
    <w:rsid w:val="00640F65"/>
    <w:rsid w:val="00661866"/>
    <w:rsid w:val="00666050"/>
    <w:rsid w:val="0067386A"/>
    <w:rsid w:val="006760F0"/>
    <w:rsid w:val="006A7214"/>
    <w:rsid w:val="006B1A78"/>
    <w:rsid w:val="006D46B0"/>
    <w:rsid w:val="006F37FD"/>
    <w:rsid w:val="007255C3"/>
    <w:rsid w:val="007466CD"/>
    <w:rsid w:val="007506E6"/>
    <w:rsid w:val="00751544"/>
    <w:rsid w:val="00795CAE"/>
    <w:rsid w:val="007B3465"/>
    <w:rsid w:val="007D3D59"/>
    <w:rsid w:val="007F6739"/>
    <w:rsid w:val="00825DA5"/>
    <w:rsid w:val="0085437A"/>
    <w:rsid w:val="008E4EFE"/>
    <w:rsid w:val="00913A04"/>
    <w:rsid w:val="00944907"/>
    <w:rsid w:val="00970D40"/>
    <w:rsid w:val="00973478"/>
    <w:rsid w:val="009751BA"/>
    <w:rsid w:val="009A30E8"/>
    <w:rsid w:val="009B0928"/>
    <w:rsid w:val="009C3C68"/>
    <w:rsid w:val="009C75CB"/>
    <w:rsid w:val="009F490A"/>
    <w:rsid w:val="00A0259B"/>
    <w:rsid w:val="00A36CDC"/>
    <w:rsid w:val="00A37A93"/>
    <w:rsid w:val="00A55879"/>
    <w:rsid w:val="00AE5BC2"/>
    <w:rsid w:val="00B11019"/>
    <w:rsid w:val="00BA7E3B"/>
    <w:rsid w:val="00BE2C97"/>
    <w:rsid w:val="00BF06A8"/>
    <w:rsid w:val="00C14FEC"/>
    <w:rsid w:val="00C31325"/>
    <w:rsid w:val="00C36710"/>
    <w:rsid w:val="00C44ABE"/>
    <w:rsid w:val="00C63BC2"/>
    <w:rsid w:val="00D326CD"/>
    <w:rsid w:val="00D352B8"/>
    <w:rsid w:val="00D7652A"/>
    <w:rsid w:val="00D83179"/>
    <w:rsid w:val="00D87BEC"/>
    <w:rsid w:val="00DA25AD"/>
    <w:rsid w:val="00DE389B"/>
    <w:rsid w:val="00E0145A"/>
    <w:rsid w:val="00E02AF9"/>
    <w:rsid w:val="00E41DEB"/>
    <w:rsid w:val="00F858BD"/>
    <w:rsid w:val="00FC1139"/>
    <w:rsid w:val="00FD33D3"/>
    <w:rsid w:val="00FE268A"/>
    <w:rsid w:val="00FF5687"/>
    <w:rsid w:val="00FF7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8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86B"/>
    <w:pPr>
      <w:tabs>
        <w:tab w:val="center" w:pos="4252"/>
        <w:tab w:val="right" w:pos="8504"/>
      </w:tabs>
      <w:snapToGrid w:val="0"/>
    </w:pPr>
  </w:style>
  <w:style w:type="character" w:customStyle="1" w:styleId="a4">
    <w:name w:val="ヘッダー (文字)"/>
    <w:basedOn w:val="a0"/>
    <w:link w:val="a3"/>
    <w:uiPriority w:val="99"/>
    <w:rsid w:val="0018486B"/>
  </w:style>
  <w:style w:type="paragraph" w:styleId="a5">
    <w:name w:val="footer"/>
    <w:basedOn w:val="a"/>
    <w:link w:val="a6"/>
    <w:uiPriority w:val="99"/>
    <w:unhideWhenUsed/>
    <w:rsid w:val="0018486B"/>
    <w:pPr>
      <w:tabs>
        <w:tab w:val="center" w:pos="4252"/>
        <w:tab w:val="right" w:pos="8504"/>
      </w:tabs>
      <w:snapToGrid w:val="0"/>
    </w:pPr>
  </w:style>
  <w:style w:type="character" w:customStyle="1" w:styleId="a6">
    <w:name w:val="フッター (文字)"/>
    <w:basedOn w:val="a0"/>
    <w:link w:val="a5"/>
    <w:uiPriority w:val="99"/>
    <w:rsid w:val="0018486B"/>
  </w:style>
  <w:style w:type="paragraph" w:styleId="a7">
    <w:name w:val="Balloon Text"/>
    <w:basedOn w:val="a"/>
    <w:link w:val="a8"/>
    <w:uiPriority w:val="99"/>
    <w:semiHidden/>
    <w:unhideWhenUsed/>
    <w:rsid w:val="009C3C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3C6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8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86B"/>
    <w:pPr>
      <w:tabs>
        <w:tab w:val="center" w:pos="4252"/>
        <w:tab w:val="right" w:pos="8504"/>
      </w:tabs>
      <w:snapToGrid w:val="0"/>
    </w:pPr>
  </w:style>
  <w:style w:type="character" w:customStyle="1" w:styleId="a4">
    <w:name w:val="ヘッダー (文字)"/>
    <w:basedOn w:val="a0"/>
    <w:link w:val="a3"/>
    <w:uiPriority w:val="99"/>
    <w:rsid w:val="0018486B"/>
  </w:style>
  <w:style w:type="paragraph" w:styleId="a5">
    <w:name w:val="footer"/>
    <w:basedOn w:val="a"/>
    <w:link w:val="a6"/>
    <w:uiPriority w:val="99"/>
    <w:unhideWhenUsed/>
    <w:rsid w:val="0018486B"/>
    <w:pPr>
      <w:tabs>
        <w:tab w:val="center" w:pos="4252"/>
        <w:tab w:val="right" w:pos="8504"/>
      </w:tabs>
      <w:snapToGrid w:val="0"/>
    </w:pPr>
  </w:style>
  <w:style w:type="character" w:customStyle="1" w:styleId="a6">
    <w:name w:val="フッター (文字)"/>
    <w:basedOn w:val="a0"/>
    <w:link w:val="a5"/>
    <w:uiPriority w:val="99"/>
    <w:rsid w:val="0018486B"/>
  </w:style>
  <w:style w:type="paragraph" w:styleId="a7">
    <w:name w:val="Balloon Text"/>
    <w:basedOn w:val="a"/>
    <w:link w:val="a8"/>
    <w:uiPriority w:val="99"/>
    <w:semiHidden/>
    <w:unhideWhenUsed/>
    <w:rsid w:val="009C3C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3C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73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8.emf"/><Relationship Id="rId21" Type="http://schemas.openxmlformats.org/officeDocument/2006/relationships/image" Target="media/image10.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image" Target="media/image36.emf"/><Relationship Id="rId50" Type="http://schemas.openxmlformats.org/officeDocument/2006/relationships/image" Target="media/image39.emf"/><Relationship Id="rId55" Type="http://schemas.openxmlformats.org/officeDocument/2006/relationships/image" Target="media/image44.e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image" Target="media/image30.emf"/><Relationship Id="rId54" Type="http://schemas.openxmlformats.org/officeDocument/2006/relationships/image" Target="media/image43.emf"/><Relationship Id="rId62"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image" Target="media/image34.emf"/><Relationship Id="rId53" Type="http://schemas.openxmlformats.org/officeDocument/2006/relationships/image" Target="media/image42.emf"/><Relationship Id="rId58" Type="http://schemas.openxmlformats.org/officeDocument/2006/relationships/image" Target="media/image47.emf"/><Relationship Id="rId5" Type="http://schemas.openxmlformats.org/officeDocument/2006/relationships/styles" Target="style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49" Type="http://schemas.openxmlformats.org/officeDocument/2006/relationships/image" Target="media/image38.emf"/><Relationship Id="rId57" Type="http://schemas.openxmlformats.org/officeDocument/2006/relationships/image" Target="media/image46.emf"/><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image" Target="media/image20.emf"/><Relationship Id="rId44" Type="http://schemas.openxmlformats.org/officeDocument/2006/relationships/image" Target="media/image33.emf"/><Relationship Id="rId52" Type="http://schemas.openxmlformats.org/officeDocument/2006/relationships/image" Target="media/image41.emf"/><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image" Target="media/image37.emf"/><Relationship Id="rId56" Type="http://schemas.openxmlformats.org/officeDocument/2006/relationships/image" Target="media/image45.emf"/><Relationship Id="rId8" Type="http://schemas.openxmlformats.org/officeDocument/2006/relationships/webSettings" Target="webSettings.xml"/><Relationship Id="rId51" Type="http://schemas.openxmlformats.org/officeDocument/2006/relationships/image" Target="media/image40.emf"/><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image" Target="media/image35.JPG"/><Relationship Id="rId5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3741A-2B35-46FA-AFCF-0ED2065ADCD2}">
  <ds:schemaRefs>
    <ds:schemaRef ds:uri="http://schemas.microsoft.com/sharepoint/v3/contenttype/forms"/>
  </ds:schemaRefs>
</ds:datastoreItem>
</file>

<file path=customXml/itemProps2.xml><?xml version="1.0" encoding="utf-8"?>
<ds:datastoreItem xmlns:ds="http://schemas.openxmlformats.org/officeDocument/2006/customXml" ds:itemID="{098B0DED-BA2E-4A62-A0D7-DB512E444BA0}">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6CF955C-7CD6-48FE-A726-218354581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D66FFA-64E2-473E-AB26-3232BAA4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402</Words>
  <Characters>2293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astj</dc:creator>
  <cp:lastModifiedBy>Sainohira101</cp:lastModifiedBy>
  <cp:revision>8</cp:revision>
  <cp:lastPrinted>2015-01-23T09:34:00Z</cp:lastPrinted>
  <dcterms:created xsi:type="dcterms:W3CDTF">2015-01-23T10:10:00Z</dcterms:created>
  <dcterms:modified xsi:type="dcterms:W3CDTF">2015-07-29T01:46:00Z</dcterms:modified>
</cp:coreProperties>
</file>